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Del="00EE5060" w:rsidRDefault="00066390" w:rsidP="00D61BB6">
      <w:pPr>
        <w:rPr>
          <w:del w:id="0" w:author="Tibor Barna" w:date="2016-12-01T14:31:00Z"/>
          <w:sz w:val="20"/>
          <w:szCs w:val="20"/>
        </w:rPr>
      </w:pPr>
      <w:del w:id="1" w:author="Tibor Barna" w:date="2016-12-01T14:31:00Z">
        <w:r w:rsidDel="00EE5060">
          <w:rPr>
            <w:noProof/>
          </w:rPr>
          <w:drawing>
            <wp:anchor distT="0" distB="0" distL="114300" distR="114300" simplePos="0" relativeHeight="251659264" behindDoc="1" locked="0" layoutInCell="1" allowOverlap="1" wp14:anchorId="6CFC1F6A" wp14:editId="1F4E1EBE">
              <wp:simplePos x="0" y="0"/>
              <wp:positionH relativeFrom="column">
                <wp:posOffset>2465070</wp:posOffset>
              </wp:positionH>
              <wp:positionV relativeFrom="paragraph">
                <wp:posOffset>49530</wp:posOffset>
              </wp:positionV>
              <wp:extent cx="1289685" cy="939165"/>
              <wp:effectExtent l="0" t="0" r="0" b="0"/>
              <wp:wrapTight wrapText="bothSides">
                <wp:wrapPolygon edited="0">
                  <wp:start x="0" y="0"/>
                  <wp:lineTo x="0" y="21030"/>
                  <wp:lineTo x="21377" y="21030"/>
                  <wp:lineTo x="21377" y="0"/>
                  <wp:lineTo x="0" y="0"/>
                </wp:wrapPolygon>
              </wp:wrapTight>
              <wp:docPr id="5"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Del="00EE5060">
          <w:rPr>
            <w:noProof/>
          </w:rPr>
          <w:drawing>
            <wp:anchor distT="0" distB="0" distL="114300" distR="114300" simplePos="0" relativeHeight="251655168" behindDoc="0" locked="0" layoutInCell="1" allowOverlap="1" wp14:anchorId="12FE34F8" wp14:editId="3D42CEAF">
              <wp:simplePos x="0" y="0"/>
              <wp:positionH relativeFrom="column">
                <wp:posOffset>-4445</wp:posOffset>
              </wp:positionH>
              <wp:positionV relativeFrom="paragraph">
                <wp:posOffset>-4445</wp:posOffset>
              </wp:positionV>
              <wp:extent cx="1351280" cy="939800"/>
              <wp:effectExtent l="0" t="0" r="0" b="0"/>
              <wp:wrapSquare wrapText="bothSides"/>
              <wp:docPr id="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sidDel="00EE5060">
          <w:rPr>
            <w:sz w:val="20"/>
            <w:szCs w:val="20"/>
          </w:rPr>
          <w:delText xml:space="preserve"> </w:delText>
        </w:r>
        <w:r w:rsidR="00D61BB6" w:rsidRPr="006479DF" w:rsidDel="00EE5060">
          <w:rPr>
            <w:sz w:val="20"/>
            <w:szCs w:val="20"/>
          </w:rPr>
          <w:tab/>
        </w:r>
        <w:r w:rsidR="00D61BB6" w:rsidRPr="006479DF" w:rsidDel="00EE5060">
          <w:rPr>
            <w:sz w:val="20"/>
            <w:szCs w:val="20"/>
          </w:rPr>
          <w:tab/>
        </w:r>
        <w:r w:rsidR="00D61BB6" w:rsidRPr="006479DF" w:rsidDel="00EE5060">
          <w:rPr>
            <w:sz w:val="20"/>
            <w:szCs w:val="20"/>
          </w:rPr>
          <w:tab/>
        </w:r>
        <w:r w:rsidR="00D61BB6" w:rsidRPr="006479DF" w:rsidDel="00EE5060">
          <w:rPr>
            <w:sz w:val="20"/>
            <w:szCs w:val="20"/>
          </w:rPr>
          <w:tab/>
        </w:r>
        <w:r w:rsidR="00D61BB6" w:rsidRPr="006479DF" w:rsidDel="00EE5060">
          <w:rPr>
            <w:sz w:val="20"/>
            <w:szCs w:val="20"/>
          </w:rPr>
          <w:tab/>
        </w:r>
        <w:r w:rsidDel="00EE5060">
          <w:rPr>
            <w:noProof/>
          </w:rPr>
          <w:drawing>
            <wp:anchor distT="0" distB="0" distL="114300" distR="114300" simplePos="0" relativeHeight="251654144" behindDoc="0" locked="1" layoutInCell="1" allowOverlap="1" wp14:anchorId="46FFD914" wp14:editId="6037B55F">
              <wp:simplePos x="0" y="0"/>
              <wp:positionH relativeFrom="character">
                <wp:posOffset>3016885</wp:posOffset>
              </wp:positionH>
              <wp:positionV relativeFrom="line">
                <wp:posOffset>-4445</wp:posOffset>
              </wp:positionV>
              <wp:extent cx="733425" cy="937895"/>
              <wp:effectExtent l="0" t="0" r="0" b="0"/>
              <wp:wrapSquare wrapText="bothSides"/>
              <wp:docPr id="7"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sidDel="00EE5060">
          <w:rPr>
            <w:sz w:val="20"/>
            <w:szCs w:val="20"/>
          </w:rPr>
          <w:delText xml:space="preserve">    </w:delText>
        </w:r>
        <w:r w:rsidR="00D61BB6" w:rsidRPr="006479DF" w:rsidDel="00EE5060">
          <w:rPr>
            <w:sz w:val="20"/>
            <w:szCs w:val="20"/>
          </w:rPr>
          <w:tab/>
        </w:r>
        <w:r w:rsidR="00D61BB6" w:rsidRPr="006479DF" w:rsidDel="00EE5060">
          <w:rPr>
            <w:sz w:val="20"/>
            <w:szCs w:val="20"/>
          </w:rPr>
          <w:tab/>
        </w:r>
        <w:r w:rsidR="00D61BB6" w:rsidRPr="006479DF" w:rsidDel="00EE5060">
          <w:rPr>
            <w:sz w:val="20"/>
            <w:szCs w:val="20"/>
          </w:rPr>
          <w:tab/>
          <w:delText xml:space="preserve">         </w:delText>
        </w:r>
      </w:del>
    </w:p>
    <w:p w:rsidR="00D61BB6" w:rsidRPr="006479DF" w:rsidDel="00EE5060" w:rsidRDefault="00D61BB6" w:rsidP="00D61BB6">
      <w:pPr>
        <w:jc w:val="center"/>
        <w:rPr>
          <w:del w:id="2" w:author="Tibor Barna" w:date="2016-12-01T14:31:00Z"/>
          <w:sz w:val="20"/>
          <w:szCs w:val="20"/>
        </w:rPr>
      </w:pPr>
    </w:p>
    <w:p w:rsidR="00D61BB6" w:rsidDel="00EE5060" w:rsidRDefault="00D61BB6" w:rsidP="00D61BB6">
      <w:pPr>
        <w:jc w:val="center"/>
        <w:rPr>
          <w:del w:id="3" w:author="Tibor Barna" w:date="2016-12-01T14:31:00Z"/>
          <w:b/>
          <w:sz w:val="20"/>
          <w:szCs w:val="20"/>
        </w:rPr>
      </w:pPr>
    </w:p>
    <w:p w:rsidR="009836CF" w:rsidDel="00EE5060" w:rsidRDefault="009836CF" w:rsidP="00D61BB6">
      <w:pPr>
        <w:jc w:val="center"/>
        <w:rPr>
          <w:del w:id="4" w:author="Tibor Barna" w:date="2016-12-01T14:31:00Z"/>
          <w:b/>
          <w:sz w:val="20"/>
          <w:szCs w:val="20"/>
        </w:rPr>
      </w:pPr>
    </w:p>
    <w:p w:rsidR="009836CF" w:rsidDel="00EE5060" w:rsidRDefault="009836CF" w:rsidP="00D61BB6">
      <w:pPr>
        <w:jc w:val="center"/>
        <w:rPr>
          <w:del w:id="5" w:author="Tibor Barna" w:date="2016-12-01T14:31:00Z"/>
          <w:b/>
          <w:sz w:val="20"/>
          <w:szCs w:val="20"/>
        </w:rPr>
      </w:pPr>
    </w:p>
    <w:p w:rsidR="003B0DFE" w:rsidRPr="006479DF" w:rsidDel="007128C2" w:rsidRDefault="003B0DFE" w:rsidP="00D61BB6">
      <w:pPr>
        <w:jc w:val="center"/>
        <w:rPr>
          <w:del w:id="6" w:author="Tibor Barna" w:date="2016-12-01T14:34:00Z"/>
          <w:b/>
          <w:sz w:val="20"/>
          <w:szCs w:val="20"/>
        </w:rPr>
      </w:pPr>
    </w:p>
    <w:p w:rsidR="00C6439D" w:rsidDel="007128C2" w:rsidRDefault="009836CF" w:rsidP="00541FF5">
      <w:pPr>
        <w:jc w:val="center"/>
        <w:rPr>
          <w:del w:id="7" w:author="Tibor Barna" w:date="2016-12-01T14:34:00Z"/>
          <w:b/>
          <w:sz w:val="40"/>
          <w:szCs w:val="20"/>
        </w:rPr>
      </w:pPr>
      <w:del w:id="8" w:author="Tibor Barna" w:date="2016-12-01T14:34:00Z">
        <w:r w:rsidDel="007128C2">
          <w:rPr>
            <w:b/>
            <w:sz w:val="40"/>
            <w:szCs w:val="20"/>
          </w:rPr>
          <w:delText>Vzor</w:delText>
        </w:r>
        <w:r w:rsidR="00D61BB6" w:rsidRPr="009836CF" w:rsidDel="007128C2">
          <w:rPr>
            <w:b/>
            <w:sz w:val="40"/>
            <w:szCs w:val="20"/>
          </w:rPr>
          <w:delText xml:space="preserve"> CKO č. </w:delText>
        </w:r>
      </w:del>
      <w:customXmlDelRangeStart w:id="9" w:author="Tibor Barna" w:date="2016-12-01T14:34:00Z"/>
      <w:sdt>
        <w:sdtPr>
          <w:rPr>
            <w:b/>
            <w:sz w:val="40"/>
            <w:szCs w:val="20"/>
          </w:rPr>
          <w:alias w:val="Poradové číslo vzoru"/>
          <w:tag w:val="Poradové číslo vzoru"/>
          <w:id w:val="-1009137634"/>
          <w:placeholder>
            <w:docPart w:val="59F2AC85E2C5491F97B2D99AEBE6462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9"/>
          <w:del w:id="10" w:author="Tibor Barna" w:date="2016-12-01T14:34:00Z">
            <w:r w:rsidR="0045303B" w:rsidDel="007128C2">
              <w:rPr>
                <w:b/>
                <w:sz w:val="40"/>
                <w:szCs w:val="20"/>
              </w:rPr>
              <w:delText>14</w:delText>
            </w:r>
          </w:del>
          <w:customXmlDelRangeStart w:id="11" w:author="Tibor Barna" w:date="2016-12-01T14:34:00Z"/>
        </w:sdtContent>
      </w:sdt>
      <w:customXmlDelRangeEnd w:id="11"/>
    </w:p>
    <w:p w:rsidR="00D61BB6" w:rsidRPr="00C6439D" w:rsidDel="007128C2" w:rsidRDefault="00C6439D" w:rsidP="00541FF5">
      <w:pPr>
        <w:jc w:val="center"/>
        <w:rPr>
          <w:del w:id="12" w:author="Tibor Barna" w:date="2016-12-01T14:34:00Z"/>
          <w:b/>
          <w:sz w:val="32"/>
          <w:szCs w:val="32"/>
        </w:rPr>
      </w:pPr>
      <w:del w:id="13" w:author="Tibor Barna" w:date="2016-12-01T14:34:00Z">
        <w:r w:rsidRPr="00C6439D" w:rsidDel="007128C2">
          <w:rPr>
            <w:b/>
            <w:sz w:val="32"/>
            <w:szCs w:val="32"/>
          </w:rPr>
          <w:delText xml:space="preserve">verzia </w:delText>
        </w:r>
      </w:del>
      <w:customXmlDelRangeStart w:id="14" w:author="Tibor Barna" w:date="2016-12-01T14:34:00Z"/>
      <w:sdt>
        <w:sdtPr>
          <w:rPr>
            <w:b/>
            <w:sz w:val="32"/>
            <w:szCs w:val="32"/>
          </w:rPr>
          <w:alias w:val="Poradové číslo vzoru"/>
          <w:tag w:val="Poradové číslo vzoru"/>
          <w:id w:val="-1645188027"/>
          <w:placeholder>
            <w:docPart w:val="0041B03DEB744B5C8AD27F5C14A1FD7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14"/>
          <w:del w:id="15" w:author="Tibor Barna" w:date="2016-12-01T14:32:00Z">
            <w:r w:rsidR="00C35C73" w:rsidDel="00EE5060">
              <w:rPr>
                <w:b/>
                <w:sz w:val="32"/>
                <w:szCs w:val="32"/>
              </w:rPr>
              <w:delText>2</w:delText>
            </w:r>
          </w:del>
          <w:customXmlDelRangeStart w:id="16" w:author="Tibor Barna" w:date="2016-12-01T14:34:00Z"/>
        </w:sdtContent>
      </w:sdt>
      <w:customXmlDelRangeEnd w:id="16"/>
    </w:p>
    <w:p w:rsidR="00D61BB6" w:rsidDel="007128C2" w:rsidRDefault="00D61BB6" w:rsidP="00D61BB6">
      <w:pPr>
        <w:jc w:val="center"/>
        <w:rPr>
          <w:del w:id="17" w:author="Tibor Barna" w:date="2016-12-01T14:34:00Z"/>
          <w:b/>
          <w:sz w:val="20"/>
          <w:szCs w:val="20"/>
        </w:rPr>
      </w:pPr>
    </w:p>
    <w:p w:rsidR="003B0DFE" w:rsidRPr="006479DF" w:rsidDel="007128C2" w:rsidRDefault="003B0DFE" w:rsidP="00D61BB6">
      <w:pPr>
        <w:jc w:val="center"/>
        <w:rPr>
          <w:del w:id="18" w:author="Tibor Barna" w:date="2016-12-01T14:34:00Z"/>
          <w:b/>
          <w:sz w:val="20"/>
          <w:szCs w:val="20"/>
        </w:rPr>
      </w:pPr>
    </w:p>
    <w:p w:rsidR="00D61BB6" w:rsidRPr="009836CF" w:rsidDel="007128C2" w:rsidRDefault="00D61BB6" w:rsidP="00D61BB6">
      <w:pPr>
        <w:jc w:val="center"/>
        <w:rPr>
          <w:del w:id="19" w:author="Tibor Barna" w:date="2016-12-01T14:34:00Z"/>
          <w:b/>
          <w:sz w:val="28"/>
          <w:szCs w:val="20"/>
        </w:rPr>
      </w:pPr>
      <w:del w:id="20" w:author="Tibor Barna" w:date="2016-12-01T14:34:00Z">
        <w:r w:rsidRPr="009836CF" w:rsidDel="007128C2">
          <w:rPr>
            <w:b/>
            <w:sz w:val="28"/>
            <w:szCs w:val="20"/>
          </w:rPr>
          <w:delText>Programové obdobie 2014 – 2020</w:delText>
        </w:r>
      </w:del>
    </w:p>
    <w:p w:rsidR="00D61BB6" w:rsidDel="00EE5060" w:rsidRDefault="00D61BB6" w:rsidP="006479DF">
      <w:pPr>
        <w:rPr>
          <w:del w:id="21" w:author="Tibor Barna" w:date="2016-12-01T14:31:00Z"/>
          <w:sz w:val="20"/>
          <w:szCs w:val="20"/>
        </w:rPr>
      </w:pPr>
    </w:p>
    <w:p w:rsidR="003D0894" w:rsidRPr="006479DF" w:rsidDel="007128C2" w:rsidRDefault="003D0894" w:rsidP="006479DF">
      <w:pPr>
        <w:rPr>
          <w:del w:id="22" w:author="Tibor Barna" w:date="2016-12-01T14:34:00Z"/>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rsidDel="007128C2" w:rsidTr="00071CD7">
        <w:trPr>
          <w:del w:id="23" w:author="Tibor Barna" w:date="2016-12-01T14:34:00Z"/>
        </w:trPr>
        <w:tc>
          <w:tcPr>
            <w:tcW w:w="2268" w:type="dxa"/>
            <w:tcBorders>
              <w:top w:val="single" w:sz="8" w:space="0" w:color="auto"/>
            </w:tcBorders>
            <w:shd w:val="clear" w:color="auto" w:fill="B2A1C7" w:themeFill="accent4" w:themeFillTint="99"/>
          </w:tcPr>
          <w:p w:rsidR="009836CF" w:rsidRPr="0084743A" w:rsidDel="007128C2" w:rsidRDefault="009836CF" w:rsidP="006479DF">
            <w:pPr>
              <w:rPr>
                <w:del w:id="24" w:author="Tibor Barna" w:date="2016-12-01T14:34:00Z"/>
                <w:b/>
                <w:sz w:val="26"/>
                <w:szCs w:val="26"/>
              </w:rPr>
            </w:pPr>
            <w:del w:id="25" w:author="Tibor Barna" w:date="2016-12-01T14:34:00Z">
              <w:r w:rsidRPr="0084743A" w:rsidDel="007128C2">
                <w:rPr>
                  <w:b/>
                  <w:sz w:val="26"/>
                  <w:szCs w:val="26"/>
                </w:rPr>
                <w:delText>Vec:</w:delText>
              </w:r>
            </w:del>
          </w:p>
          <w:p w:rsidR="0084743A" w:rsidRPr="0084743A" w:rsidDel="007128C2" w:rsidRDefault="0084743A" w:rsidP="006479DF">
            <w:pPr>
              <w:rPr>
                <w:del w:id="26" w:author="Tibor Barna" w:date="2016-12-01T14:34:00Z"/>
                <w:b/>
                <w:sz w:val="26"/>
                <w:szCs w:val="26"/>
              </w:rPr>
            </w:pPr>
          </w:p>
          <w:p w:rsidR="0084743A" w:rsidRPr="0084743A" w:rsidDel="007128C2" w:rsidRDefault="0084743A" w:rsidP="006479DF">
            <w:pPr>
              <w:rPr>
                <w:del w:id="27" w:author="Tibor Barna" w:date="2016-12-01T14:34:00Z"/>
                <w:b/>
                <w:sz w:val="26"/>
                <w:szCs w:val="26"/>
              </w:rPr>
            </w:pPr>
          </w:p>
          <w:p w:rsidR="0084743A" w:rsidRPr="0084743A" w:rsidDel="007128C2" w:rsidRDefault="0084743A" w:rsidP="006479DF">
            <w:pPr>
              <w:rPr>
                <w:del w:id="28" w:author="Tibor Barna" w:date="2016-12-01T14:34:00Z"/>
                <w:b/>
                <w:sz w:val="26"/>
                <w:szCs w:val="26"/>
              </w:rPr>
            </w:pPr>
          </w:p>
        </w:tc>
        <w:tc>
          <w:tcPr>
            <w:tcW w:w="6696" w:type="dxa"/>
            <w:tcBorders>
              <w:top w:val="single" w:sz="8" w:space="0" w:color="auto"/>
            </w:tcBorders>
            <w:shd w:val="clear" w:color="auto" w:fill="B2A1C7" w:themeFill="accent4" w:themeFillTint="99"/>
          </w:tcPr>
          <w:p w:rsidR="009836CF" w:rsidRPr="009836CF" w:rsidDel="007128C2" w:rsidRDefault="00410DC8" w:rsidP="004A0E2B">
            <w:pPr>
              <w:jc w:val="both"/>
              <w:rPr>
                <w:del w:id="29" w:author="Tibor Barna" w:date="2016-12-01T14:34:00Z"/>
                <w:szCs w:val="20"/>
              </w:rPr>
            </w:pPr>
            <w:del w:id="30" w:author="Tibor Barna" w:date="2016-12-01T14:34:00Z">
              <w:r w:rsidRPr="00410DC8" w:rsidDel="007128C2">
                <w:rPr>
                  <w:szCs w:val="20"/>
                </w:rPr>
                <w:delText>Kontrolné zoznamy ku kontrole verejného obstarávania</w:delText>
              </w:r>
              <w:r w:rsidDel="007128C2">
                <w:rPr>
                  <w:szCs w:val="20"/>
                </w:rPr>
                <w:delText xml:space="preserve"> a </w:delText>
              </w:r>
              <w:r w:rsidRPr="00410DC8" w:rsidDel="007128C2">
                <w:rPr>
                  <w:szCs w:val="20"/>
                </w:rPr>
                <w:delText>obstarávania</w:delText>
              </w:r>
            </w:del>
          </w:p>
        </w:tc>
      </w:tr>
      <w:tr w:rsidR="009836CF" w:rsidRPr="009836CF" w:rsidDel="007128C2" w:rsidTr="00071CD7">
        <w:trPr>
          <w:del w:id="31" w:author="Tibor Barna" w:date="2016-12-01T14:34:00Z"/>
        </w:trPr>
        <w:tc>
          <w:tcPr>
            <w:tcW w:w="2268" w:type="dxa"/>
            <w:shd w:val="clear" w:color="auto" w:fill="B2A1C7" w:themeFill="accent4" w:themeFillTint="99"/>
          </w:tcPr>
          <w:p w:rsidR="009836CF" w:rsidRPr="0084743A" w:rsidDel="007128C2" w:rsidRDefault="009836CF" w:rsidP="006479DF">
            <w:pPr>
              <w:rPr>
                <w:del w:id="32" w:author="Tibor Barna" w:date="2016-12-01T14:34:00Z"/>
                <w:b/>
                <w:sz w:val="26"/>
                <w:szCs w:val="26"/>
              </w:rPr>
            </w:pPr>
            <w:del w:id="33" w:author="Tibor Barna" w:date="2016-12-01T14:34:00Z">
              <w:r w:rsidRPr="0084743A" w:rsidDel="007128C2">
                <w:rPr>
                  <w:b/>
                  <w:sz w:val="26"/>
                  <w:szCs w:val="26"/>
                </w:rPr>
                <w:delText>Určené pre:</w:delText>
              </w:r>
            </w:del>
          </w:p>
          <w:p w:rsidR="0084743A" w:rsidRPr="0084743A" w:rsidDel="007128C2" w:rsidRDefault="0084743A" w:rsidP="006479DF">
            <w:pPr>
              <w:rPr>
                <w:del w:id="34" w:author="Tibor Barna" w:date="2016-12-01T14:34:00Z"/>
                <w:b/>
                <w:sz w:val="26"/>
                <w:szCs w:val="26"/>
              </w:rPr>
            </w:pPr>
          </w:p>
          <w:p w:rsidR="0084743A" w:rsidRPr="0084743A" w:rsidDel="007128C2" w:rsidRDefault="0084743A" w:rsidP="006479DF">
            <w:pPr>
              <w:rPr>
                <w:del w:id="35" w:author="Tibor Barna" w:date="2016-12-01T14:34:00Z"/>
                <w:b/>
                <w:sz w:val="26"/>
                <w:szCs w:val="26"/>
              </w:rPr>
            </w:pPr>
          </w:p>
        </w:tc>
        <w:tc>
          <w:tcPr>
            <w:tcW w:w="6696" w:type="dxa"/>
            <w:shd w:val="clear" w:color="auto" w:fill="B2A1C7" w:themeFill="accent4" w:themeFillTint="99"/>
          </w:tcPr>
          <w:p w:rsidR="009836CF" w:rsidRPr="009836CF" w:rsidDel="007128C2" w:rsidRDefault="00B1360B" w:rsidP="006A5157">
            <w:pPr>
              <w:jc w:val="both"/>
              <w:rPr>
                <w:del w:id="36" w:author="Tibor Barna" w:date="2016-12-01T14:34:00Z"/>
                <w:szCs w:val="20"/>
              </w:rPr>
            </w:pPr>
            <w:del w:id="37" w:author="Tibor Barna" w:date="2016-12-01T14:34:00Z">
              <w:r w:rsidDel="007128C2">
                <w:rPr>
                  <w:szCs w:val="20"/>
                </w:rPr>
                <w:delText>Riadiace orgány</w:delText>
              </w:r>
            </w:del>
          </w:p>
        </w:tc>
      </w:tr>
      <w:tr w:rsidR="009836CF" w:rsidRPr="009836CF" w:rsidDel="007128C2" w:rsidTr="00071CD7">
        <w:trPr>
          <w:del w:id="38" w:author="Tibor Barna" w:date="2016-12-01T14:34:00Z"/>
        </w:trPr>
        <w:tc>
          <w:tcPr>
            <w:tcW w:w="2268" w:type="dxa"/>
            <w:shd w:val="clear" w:color="auto" w:fill="B2A1C7" w:themeFill="accent4" w:themeFillTint="99"/>
          </w:tcPr>
          <w:p w:rsidR="009836CF" w:rsidRPr="0084743A" w:rsidDel="007128C2" w:rsidRDefault="00116F61" w:rsidP="006479DF">
            <w:pPr>
              <w:rPr>
                <w:del w:id="39" w:author="Tibor Barna" w:date="2016-12-01T14:34:00Z"/>
                <w:b/>
                <w:sz w:val="26"/>
                <w:szCs w:val="26"/>
              </w:rPr>
            </w:pPr>
            <w:del w:id="40" w:author="Tibor Barna" w:date="2016-12-01T14:34:00Z">
              <w:r w:rsidRPr="0084743A" w:rsidDel="007128C2">
                <w:rPr>
                  <w:b/>
                  <w:sz w:val="26"/>
                  <w:szCs w:val="26"/>
                </w:rPr>
                <w:delText>Na vedomie:</w:delText>
              </w:r>
            </w:del>
          </w:p>
          <w:p w:rsidR="0084743A" w:rsidRPr="0084743A" w:rsidDel="007128C2" w:rsidRDefault="0084743A" w:rsidP="006479DF">
            <w:pPr>
              <w:rPr>
                <w:del w:id="41" w:author="Tibor Barna" w:date="2016-12-01T14:34:00Z"/>
                <w:b/>
                <w:sz w:val="26"/>
                <w:szCs w:val="26"/>
              </w:rPr>
            </w:pPr>
          </w:p>
          <w:p w:rsidR="0084743A" w:rsidDel="007128C2" w:rsidRDefault="0084743A" w:rsidP="006479DF">
            <w:pPr>
              <w:rPr>
                <w:del w:id="42" w:author="Tibor Barna" w:date="2016-12-01T14:34:00Z"/>
                <w:b/>
                <w:sz w:val="26"/>
                <w:szCs w:val="26"/>
              </w:rPr>
            </w:pPr>
          </w:p>
          <w:p w:rsidR="003D0894" w:rsidDel="007128C2" w:rsidRDefault="003D0894" w:rsidP="006479DF">
            <w:pPr>
              <w:rPr>
                <w:del w:id="43" w:author="Tibor Barna" w:date="2016-12-01T14:34:00Z"/>
                <w:b/>
                <w:sz w:val="26"/>
                <w:szCs w:val="26"/>
              </w:rPr>
            </w:pPr>
          </w:p>
          <w:p w:rsidR="003D0894" w:rsidRPr="0084743A" w:rsidDel="007128C2" w:rsidRDefault="003D0894" w:rsidP="006479DF">
            <w:pPr>
              <w:rPr>
                <w:del w:id="44" w:author="Tibor Barna" w:date="2016-12-01T14:34:00Z"/>
                <w:b/>
                <w:sz w:val="26"/>
                <w:szCs w:val="26"/>
              </w:rPr>
            </w:pPr>
          </w:p>
          <w:p w:rsidR="0084743A" w:rsidRPr="0084743A" w:rsidDel="007128C2" w:rsidRDefault="0084743A" w:rsidP="006479DF">
            <w:pPr>
              <w:rPr>
                <w:del w:id="45" w:author="Tibor Barna" w:date="2016-12-01T14:34:00Z"/>
                <w:b/>
                <w:sz w:val="26"/>
                <w:szCs w:val="26"/>
              </w:rPr>
            </w:pPr>
          </w:p>
        </w:tc>
        <w:tc>
          <w:tcPr>
            <w:tcW w:w="6696" w:type="dxa"/>
            <w:shd w:val="clear" w:color="auto" w:fill="B2A1C7" w:themeFill="accent4" w:themeFillTint="99"/>
          </w:tcPr>
          <w:p w:rsidR="00431EE0" w:rsidRPr="00431EE0" w:rsidDel="007128C2" w:rsidRDefault="00431EE0" w:rsidP="00431EE0">
            <w:pPr>
              <w:jc w:val="both"/>
              <w:rPr>
                <w:del w:id="46" w:author="Tibor Barna" w:date="2016-12-01T14:34:00Z"/>
                <w:szCs w:val="20"/>
              </w:rPr>
            </w:pPr>
            <w:del w:id="47" w:author="Tibor Barna" w:date="2016-12-01T14:34:00Z">
              <w:r w:rsidRPr="00431EE0" w:rsidDel="007128C2">
                <w:rPr>
                  <w:szCs w:val="20"/>
                </w:rPr>
                <w:delText>Certifikačný orgán</w:delText>
              </w:r>
            </w:del>
          </w:p>
          <w:p w:rsidR="00431EE0" w:rsidRPr="00431EE0" w:rsidDel="007128C2" w:rsidRDefault="00431EE0" w:rsidP="00431EE0">
            <w:pPr>
              <w:jc w:val="both"/>
              <w:rPr>
                <w:del w:id="48" w:author="Tibor Barna" w:date="2016-12-01T14:34:00Z"/>
                <w:szCs w:val="20"/>
              </w:rPr>
            </w:pPr>
            <w:del w:id="49" w:author="Tibor Barna" w:date="2016-12-01T14:34:00Z">
              <w:r w:rsidRPr="00431EE0" w:rsidDel="007128C2">
                <w:rPr>
                  <w:szCs w:val="20"/>
                </w:rPr>
                <w:delText>Orgán auditu</w:delText>
              </w:r>
            </w:del>
          </w:p>
          <w:p w:rsidR="009836CF" w:rsidRPr="009836CF" w:rsidDel="007128C2" w:rsidRDefault="00431EE0" w:rsidP="00431EE0">
            <w:pPr>
              <w:jc w:val="both"/>
              <w:rPr>
                <w:del w:id="50" w:author="Tibor Barna" w:date="2016-12-01T14:34:00Z"/>
                <w:szCs w:val="20"/>
              </w:rPr>
            </w:pPr>
            <w:del w:id="51" w:author="Tibor Barna" w:date="2016-12-01T14:34:00Z">
              <w:r w:rsidRPr="00431EE0" w:rsidDel="007128C2">
                <w:rPr>
                  <w:szCs w:val="20"/>
                </w:rPr>
                <w:delText>Gestori horizontálnych princípov</w:delText>
              </w:r>
            </w:del>
          </w:p>
        </w:tc>
      </w:tr>
      <w:tr w:rsidR="009836CF" w:rsidRPr="009836CF" w:rsidDel="007128C2" w:rsidTr="00071CD7">
        <w:trPr>
          <w:del w:id="52" w:author="Tibor Barna" w:date="2016-12-01T14:34:00Z"/>
        </w:trPr>
        <w:tc>
          <w:tcPr>
            <w:tcW w:w="2268" w:type="dxa"/>
            <w:shd w:val="clear" w:color="auto" w:fill="B2A1C7" w:themeFill="accent4" w:themeFillTint="99"/>
          </w:tcPr>
          <w:p w:rsidR="009836CF" w:rsidRPr="0084743A" w:rsidDel="007128C2" w:rsidRDefault="00116F61" w:rsidP="006479DF">
            <w:pPr>
              <w:rPr>
                <w:del w:id="53" w:author="Tibor Barna" w:date="2016-12-01T14:34:00Z"/>
                <w:b/>
                <w:sz w:val="26"/>
                <w:szCs w:val="26"/>
              </w:rPr>
            </w:pPr>
            <w:del w:id="54" w:author="Tibor Barna" w:date="2016-12-01T14:34:00Z">
              <w:r w:rsidRPr="0084743A" w:rsidDel="007128C2">
                <w:rPr>
                  <w:b/>
                  <w:sz w:val="26"/>
                  <w:szCs w:val="26"/>
                </w:rPr>
                <w:delText>Vydáva:</w:delText>
              </w:r>
            </w:del>
          </w:p>
          <w:p w:rsidR="0084743A" w:rsidRPr="003B0DFE" w:rsidDel="007128C2" w:rsidRDefault="0084743A" w:rsidP="006479DF">
            <w:pPr>
              <w:rPr>
                <w:del w:id="55" w:author="Tibor Barna" w:date="2016-12-01T14:34:00Z"/>
                <w:b/>
                <w:sz w:val="16"/>
                <w:szCs w:val="20"/>
              </w:rPr>
            </w:pPr>
          </w:p>
          <w:p w:rsidR="003B0DFE" w:rsidDel="007128C2" w:rsidRDefault="003B0DFE" w:rsidP="006479DF">
            <w:pPr>
              <w:rPr>
                <w:del w:id="56" w:author="Tibor Barna" w:date="2016-12-01T14:34:00Z"/>
                <w:b/>
                <w:sz w:val="16"/>
                <w:szCs w:val="20"/>
              </w:rPr>
            </w:pPr>
          </w:p>
          <w:p w:rsidR="003D0894" w:rsidDel="007128C2" w:rsidRDefault="003D0894" w:rsidP="006479DF">
            <w:pPr>
              <w:rPr>
                <w:del w:id="57" w:author="Tibor Barna" w:date="2016-12-01T14:34:00Z"/>
                <w:b/>
                <w:sz w:val="16"/>
                <w:szCs w:val="20"/>
              </w:rPr>
            </w:pPr>
          </w:p>
          <w:p w:rsidR="003B0DFE" w:rsidDel="007128C2" w:rsidRDefault="003B0DFE" w:rsidP="006479DF">
            <w:pPr>
              <w:rPr>
                <w:del w:id="58" w:author="Tibor Barna" w:date="2016-12-01T14:34:00Z"/>
                <w:b/>
                <w:sz w:val="16"/>
                <w:szCs w:val="20"/>
              </w:rPr>
            </w:pPr>
          </w:p>
          <w:p w:rsidR="003B0DFE" w:rsidRPr="003B0DFE" w:rsidDel="007128C2" w:rsidRDefault="003B0DFE" w:rsidP="006479DF">
            <w:pPr>
              <w:rPr>
                <w:del w:id="59" w:author="Tibor Barna" w:date="2016-12-01T14:34:00Z"/>
                <w:b/>
                <w:sz w:val="16"/>
                <w:szCs w:val="20"/>
              </w:rPr>
            </w:pPr>
          </w:p>
          <w:p w:rsidR="003B0DFE" w:rsidRPr="0084743A" w:rsidDel="007128C2" w:rsidRDefault="003B0DFE" w:rsidP="006479DF">
            <w:pPr>
              <w:rPr>
                <w:del w:id="60" w:author="Tibor Barna" w:date="2016-12-01T14:34:00Z"/>
                <w:b/>
                <w:sz w:val="26"/>
                <w:szCs w:val="26"/>
              </w:rPr>
            </w:pPr>
          </w:p>
        </w:tc>
        <w:tc>
          <w:tcPr>
            <w:tcW w:w="6696" w:type="dxa"/>
            <w:shd w:val="clear" w:color="auto" w:fill="B2A1C7" w:themeFill="accent4" w:themeFillTint="99"/>
          </w:tcPr>
          <w:p w:rsidR="009836CF" w:rsidDel="007128C2" w:rsidRDefault="0084743A" w:rsidP="006A5157">
            <w:pPr>
              <w:jc w:val="both"/>
              <w:rPr>
                <w:del w:id="61" w:author="Tibor Barna" w:date="2016-12-01T14:34:00Z"/>
                <w:szCs w:val="20"/>
              </w:rPr>
            </w:pPr>
            <w:del w:id="62" w:author="Tibor Barna" w:date="2016-12-01T14:34:00Z">
              <w:r w:rsidDel="007128C2">
                <w:rPr>
                  <w:szCs w:val="20"/>
                </w:rPr>
                <w:delText>Centrálny koordinačný orgán</w:delText>
              </w:r>
            </w:del>
          </w:p>
          <w:p w:rsidR="0084743A" w:rsidDel="007128C2" w:rsidRDefault="0084743A" w:rsidP="006A5157">
            <w:pPr>
              <w:jc w:val="both"/>
              <w:rPr>
                <w:del w:id="63" w:author="Tibor Barna" w:date="2016-12-01T14:34:00Z"/>
                <w:szCs w:val="20"/>
              </w:rPr>
            </w:pPr>
            <w:del w:id="64" w:author="Tibor Barna" w:date="2016-12-01T14:34:00Z">
              <w:r w:rsidDel="007128C2">
                <w:rPr>
                  <w:szCs w:val="20"/>
                </w:rPr>
                <w:delText>Úrad vlády SR</w:delText>
              </w:r>
            </w:del>
          </w:p>
          <w:p w:rsidR="00B53B4A" w:rsidRPr="009836CF" w:rsidDel="007128C2" w:rsidRDefault="00B53B4A" w:rsidP="003B0DFE">
            <w:pPr>
              <w:jc w:val="both"/>
              <w:rPr>
                <w:del w:id="65" w:author="Tibor Barna" w:date="2016-12-01T14:34:00Z"/>
                <w:szCs w:val="20"/>
              </w:rPr>
            </w:pPr>
            <w:del w:id="66" w:author="Tibor Barna" w:date="2016-12-01T14:34:00Z">
              <w:r w:rsidDel="007128C2">
                <w:rPr>
                  <w:szCs w:val="20"/>
                </w:rPr>
                <w:delText xml:space="preserve">v súlade s kapitolou 1.2, ods. 3, písm. a) Systému riadenia </w:delText>
              </w:r>
              <w:r w:rsidR="003B0DFE" w:rsidRPr="003B0DFE" w:rsidDel="007128C2">
                <w:rPr>
                  <w:szCs w:val="20"/>
                </w:rPr>
                <w:delText>európskych</w:delText>
              </w:r>
              <w:r w:rsidR="003B0DFE" w:rsidDel="007128C2">
                <w:rPr>
                  <w:szCs w:val="20"/>
                </w:rPr>
                <w:delText xml:space="preserve"> </w:delText>
              </w:r>
              <w:r w:rsidR="003B0DFE" w:rsidRPr="003B0DFE" w:rsidDel="007128C2">
                <w:rPr>
                  <w:szCs w:val="20"/>
                </w:rPr>
                <w:delText>štrukturálnych a</w:delText>
              </w:r>
              <w:r w:rsidR="003B0DFE" w:rsidDel="007128C2">
                <w:rPr>
                  <w:szCs w:val="20"/>
                </w:rPr>
                <w:delText> </w:delText>
              </w:r>
              <w:r w:rsidR="003B0DFE" w:rsidRPr="003B0DFE" w:rsidDel="007128C2">
                <w:rPr>
                  <w:szCs w:val="20"/>
                </w:rPr>
                <w:delText>investičných</w:delText>
              </w:r>
              <w:r w:rsidR="003B0DFE" w:rsidDel="007128C2">
                <w:rPr>
                  <w:szCs w:val="20"/>
                </w:rPr>
                <w:delText xml:space="preserve"> </w:delText>
              </w:r>
              <w:r w:rsidR="003B0DFE" w:rsidRPr="003B0DFE" w:rsidDel="007128C2">
                <w:rPr>
                  <w:szCs w:val="20"/>
                </w:rPr>
                <w:delText>fondov</w:delText>
              </w:r>
            </w:del>
          </w:p>
        </w:tc>
      </w:tr>
      <w:tr w:rsidR="009836CF" w:rsidRPr="009836CF" w:rsidDel="007128C2" w:rsidTr="00071CD7">
        <w:trPr>
          <w:del w:id="67" w:author="Tibor Barna" w:date="2016-12-01T14:34:00Z"/>
        </w:trPr>
        <w:tc>
          <w:tcPr>
            <w:tcW w:w="2268" w:type="dxa"/>
            <w:shd w:val="clear" w:color="auto" w:fill="B2A1C7" w:themeFill="accent4" w:themeFillTint="99"/>
          </w:tcPr>
          <w:p w:rsidR="009836CF" w:rsidRPr="0084743A" w:rsidDel="007128C2" w:rsidRDefault="00116F61" w:rsidP="006479DF">
            <w:pPr>
              <w:rPr>
                <w:del w:id="68" w:author="Tibor Barna" w:date="2016-12-01T14:34:00Z"/>
                <w:b/>
                <w:sz w:val="26"/>
                <w:szCs w:val="26"/>
              </w:rPr>
            </w:pPr>
            <w:del w:id="69" w:author="Tibor Barna" w:date="2016-12-01T14:34:00Z">
              <w:r w:rsidRPr="0084743A" w:rsidDel="007128C2">
                <w:rPr>
                  <w:b/>
                  <w:sz w:val="26"/>
                  <w:szCs w:val="26"/>
                </w:rPr>
                <w:delText>Záväznosť:</w:delText>
              </w:r>
            </w:del>
          </w:p>
          <w:p w:rsidR="0084743A" w:rsidDel="007128C2" w:rsidRDefault="0084743A" w:rsidP="006479DF">
            <w:pPr>
              <w:rPr>
                <w:del w:id="70" w:author="Tibor Barna" w:date="2016-12-01T14:34:00Z"/>
                <w:b/>
                <w:sz w:val="16"/>
                <w:szCs w:val="16"/>
              </w:rPr>
            </w:pPr>
          </w:p>
          <w:p w:rsidR="003B0DFE" w:rsidDel="007128C2" w:rsidRDefault="003B0DFE" w:rsidP="006479DF">
            <w:pPr>
              <w:rPr>
                <w:del w:id="71" w:author="Tibor Barna" w:date="2016-12-01T14:34:00Z"/>
                <w:b/>
                <w:sz w:val="16"/>
                <w:szCs w:val="16"/>
              </w:rPr>
            </w:pPr>
          </w:p>
          <w:p w:rsidR="003B0DFE" w:rsidDel="007128C2" w:rsidRDefault="003B0DFE" w:rsidP="006479DF">
            <w:pPr>
              <w:rPr>
                <w:del w:id="72" w:author="Tibor Barna" w:date="2016-12-01T14:34:00Z"/>
                <w:b/>
                <w:sz w:val="16"/>
                <w:szCs w:val="16"/>
              </w:rPr>
            </w:pPr>
          </w:p>
          <w:p w:rsidR="003B0DFE" w:rsidDel="007128C2" w:rsidRDefault="003B0DFE" w:rsidP="006479DF">
            <w:pPr>
              <w:rPr>
                <w:del w:id="73" w:author="Tibor Barna" w:date="2016-12-01T14:34:00Z"/>
                <w:b/>
                <w:sz w:val="16"/>
                <w:szCs w:val="16"/>
              </w:rPr>
            </w:pPr>
          </w:p>
          <w:p w:rsidR="003B0DFE" w:rsidRPr="003B0DFE" w:rsidDel="007128C2" w:rsidRDefault="003B0DFE" w:rsidP="006479DF">
            <w:pPr>
              <w:rPr>
                <w:del w:id="74" w:author="Tibor Barna" w:date="2016-12-01T14:34:00Z"/>
                <w:b/>
                <w:sz w:val="16"/>
                <w:szCs w:val="16"/>
              </w:rPr>
            </w:pPr>
          </w:p>
          <w:p w:rsidR="006A5157" w:rsidRPr="003B0DFE" w:rsidDel="007128C2" w:rsidRDefault="006A5157" w:rsidP="006479DF">
            <w:pPr>
              <w:rPr>
                <w:del w:id="75" w:author="Tibor Barna" w:date="2016-12-01T14:34:00Z"/>
                <w:b/>
                <w:sz w:val="16"/>
                <w:szCs w:val="16"/>
              </w:rPr>
            </w:pPr>
          </w:p>
        </w:tc>
        <w:tc>
          <w:tcPr>
            <w:tcW w:w="6696" w:type="dxa"/>
            <w:shd w:val="clear" w:color="auto" w:fill="B2A1C7" w:themeFill="accent4" w:themeFillTint="99"/>
          </w:tcPr>
          <w:p w:rsidR="0045303B" w:rsidDel="007128C2" w:rsidRDefault="00693BC2" w:rsidP="006A5157">
            <w:pPr>
              <w:jc w:val="both"/>
              <w:rPr>
                <w:del w:id="76" w:author="Tibor Barna" w:date="2016-12-01T14:34:00Z"/>
                <w:szCs w:val="20"/>
              </w:rPr>
            </w:pPr>
            <w:customXmlDelRangeStart w:id="77" w:author="Tibor Barna" w:date="2016-12-01T14:34:00Z"/>
            <w:sdt>
              <w:sdtPr>
                <w:rPr>
                  <w:szCs w:val="20"/>
                </w:rPr>
                <w:alias w:val="Záväznosť"/>
                <w:tag w:val="Záväznosť"/>
                <w:id w:val="1763795753"/>
                <w:placeholder>
                  <w:docPart w:val="13DB7C757E3C4C61BFDDF53A56682AC8"/>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DelRangeEnd w:id="77"/>
                <w:del w:id="78" w:author="Tibor Barna" w:date="2016-12-01T14:34:00Z">
                  <w:r w:rsidR="0047775E" w:rsidDel="007128C2">
                    <w:rPr>
                      <w:szCs w:val="20"/>
                    </w:rPr>
                    <w:delText>Vzor je pre subjekty, ktorým je určený záväzný. Subjekty, ktorým je vzor určený, môžu s ohľadom na špecifické potreby OP vzor doplniť po predbežnom prekonzultovaní s CKO, o nové otázky, pričom musí byť zachovaný minimálny obsah uvedený vo vzore.</w:delText>
                  </w:r>
                </w:del>
                <w:customXmlDelRangeStart w:id="79" w:author="Tibor Barna" w:date="2016-12-01T14:34:00Z"/>
              </w:sdtContent>
            </w:sdt>
            <w:customXmlDelRangeEnd w:id="79"/>
            <w:del w:id="80" w:author="Tibor Barna" w:date="2016-12-01T14:34:00Z">
              <w:r w:rsidR="0045303B" w:rsidRPr="00A13E80" w:rsidDel="007128C2">
                <w:rPr>
                  <w:szCs w:val="20"/>
                </w:rPr>
                <w:delText xml:space="preserve"> </w:delText>
              </w:r>
            </w:del>
          </w:p>
          <w:p w:rsidR="00A13E80" w:rsidRPr="009836CF" w:rsidDel="007128C2" w:rsidRDefault="00A13E80" w:rsidP="006A5157">
            <w:pPr>
              <w:jc w:val="both"/>
              <w:rPr>
                <w:del w:id="81" w:author="Tibor Barna" w:date="2016-12-01T14:34:00Z"/>
                <w:szCs w:val="20"/>
              </w:rPr>
            </w:pPr>
          </w:p>
        </w:tc>
      </w:tr>
      <w:tr w:rsidR="009836CF" w:rsidRPr="009836CF" w:rsidDel="007128C2" w:rsidTr="00071CD7">
        <w:trPr>
          <w:del w:id="82" w:author="Tibor Barna" w:date="2016-12-01T14:34:00Z"/>
        </w:trPr>
        <w:tc>
          <w:tcPr>
            <w:tcW w:w="2268" w:type="dxa"/>
            <w:shd w:val="clear" w:color="auto" w:fill="B2A1C7" w:themeFill="accent4" w:themeFillTint="99"/>
          </w:tcPr>
          <w:p w:rsidR="009836CF" w:rsidRPr="0084743A" w:rsidDel="007128C2" w:rsidRDefault="009836CF" w:rsidP="006479DF">
            <w:pPr>
              <w:rPr>
                <w:del w:id="83" w:author="Tibor Barna" w:date="2016-12-01T14:34:00Z"/>
                <w:b/>
                <w:sz w:val="26"/>
                <w:szCs w:val="26"/>
              </w:rPr>
            </w:pPr>
            <w:del w:id="84" w:author="Tibor Barna" w:date="2016-12-01T14:34:00Z">
              <w:r w:rsidRPr="0084743A" w:rsidDel="007128C2">
                <w:rPr>
                  <w:b/>
                  <w:sz w:val="26"/>
                  <w:szCs w:val="26"/>
                </w:rPr>
                <w:delText>Dátum vydania:</w:delText>
              </w:r>
            </w:del>
          </w:p>
          <w:p w:rsidR="006A5157" w:rsidDel="007128C2" w:rsidRDefault="006A5157" w:rsidP="006479DF">
            <w:pPr>
              <w:rPr>
                <w:del w:id="85" w:author="Tibor Barna" w:date="2016-12-01T14:34:00Z"/>
                <w:b/>
                <w:sz w:val="26"/>
                <w:szCs w:val="26"/>
              </w:rPr>
            </w:pPr>
          </w:p>
          <w:p w:rsidR="003B0DFE" w:rsidRPr="0084743A" w:rsidDel="007128C2" w:rsidRDefault="003B0DFE" w:rsidP="006479DF">
            <w:pPr>
              <w:rPr>
                <w:del w:id="86" w:author="Tibor Barna" w:date="2016-12-01T14:34:00Z"/>
                <w:b/>
                <w:sz w:val="26"/>
                <w:szCs w:val="26"/>
              </w:rPr>
            </w:pPr>
          </w:p>
        </w:tc>
        <w:customXmlDelRangeStart w:id="87" w:author="Tibor Barna" w:date="2016-12-01T14:34:00Z"/>
        <w:sdt>
          <w:sdtPr>
            <w:rPr>
              <w:szCs w:val="20"/>
            </w:rPr>
            <w:id w:val="88820667"/>
            <w:placeholder>
              <w:docPart w:val="D48D95AFC6374D5DB64EC15A858A0D90"/>
            </w:placeholder>
            <w:date w:fullDate="2016-02-11T00:00:00Z">
              <w:dateFormat w:val="dd.MM.yyyy"/>
              <w:lid w:val="sk-SK"/>
              <w:storeMappedDataAs w:val="dateTime"/>
              <w:calendar w:val="gregorian"/>
            </w:date>
          </w:sdtPr>
          <w:sdtEndPr/>
          <w:sdtContent>
            <w:customXmlDelRangeEnd w:id="87"/>
            <w:tc>
              <w:tcPr>
                <w:tcW w:w="6696" w:type="dxa"/>
                <w:shd w:val="clear" w:color="auto" w:fill="B2A1C7" w:themeFill="accent4" w:themeFillTint="99"/>
              </w:tcPr>
              <w:p w:rsidR="009836CF" w:rsidRPr="009836CF" w:rsidDel="007128C2" w:rsidRDefault="00EE5060" w:rsidP="00EE5060">
                <w:pPr>
                  <w:jc w:val="both"/>
                  <w:rPr>
                    <w:del w:id="88" w:author="Tibor Barna" w:date="2016-12-01T14:34:00Z"/>
                    <w:szCs w:val="20"/>
                  </w:rPr>
                </w:pPr>
                <w:del w:id="89" w:author="Tibor Barna" w:date="2016-12-01T14:34:00Z">
                  <w:r w:rsidDel="00EE5060">
                    <w:rPr>
                      <w:szCs w:val="20"/>
                    </w:rPr>
                    <w:delText>11.02.2016</w:delText>
                  </w:r>
                </w:del>
                <w:ins w:id="90" w:author="Tibor Barna" w:date="2016-12-01T14:34:00Z">
                  <w:del w:id="91" w:author="Tibor Barna" w:date="2016-12-01T14:34:00Z">
                    <w:r w:rsidR="007128C2">
                      <w:rPr>
                        <w:szCs w:val="20"/>
                      </w:rPr>
                      <w:delText>11.02.2016</w:delText>
                    </w:r>
                  </w:del>
                </w:ins>
              </w:p>
            </w:tc>
            <w:customXmlDelRangeStart w:id="92" w:author="Tibor Barna" w:date="2016-12-01T14:34:00Z"/>
          </w:sdtContent>
        </w:sdt>
        <w:customXmlDelRangeEnd w:id="92"/>
      </w:tr>
      <w:tr w:rsidR="009836CF" w:rsidRPr="009836CF" w:rsidDel="007128C2" w:rsidTr="00071CD7">
        <w:trPr>
          <w:del w:id="93" w:author="Tibor Barna" w:date="2016-12-01T14:34:00Z"/>
        </w:trPr>
        <w:tc>
          <w:tcPr>
            <w:tcW w:w="2268" w:type="dxa"/>
            <w:shd w:val="clear" w:color="auto" w:fill="B2A1C7" w:themeFill="accent4" w:themeFillTint="99"/>
          </w:tcPr>
          <w:p w:rsidR="009836CF" w:rsidRPr="0084743A" w:rsidDel="007128C2" w:rsidRDefault="009836CF" w:rsidP="006479DF">
            <w:pPr>
              <w:rPr>
                <w:del w:id="94" w:author="Tibor Barna" w:date="2016-12-01T14:34:00Z"/>
                <w:b/>
                <w:sz w:val="26"/>
                <w:szCs w:val="26"/>
              </w:rPr>
            </w:pPr>
            <w:del w:id="95" w:author="Tibor Barna" w:date="2016-12-01T14:34:00Z">
              <w:r w:rsidRPr="0084743A" w:rsidDel="007128C2">
                <w:rPr>
                  <w:b/>
                  <w:sz w:val="26"/>
                  <w:szCs w:val="26"/>
                </w:rPr>
                <w:delText>Dátum účinnosti:</w:delText>
              </w:r>
            </w:del>
          </w:p>
          <w:p w:rsidR="006A5157" w:rsidDel="007128C2" w:rsidRDefault="006A5157" w:rsidP="006479DF">
            <w:pPr>
              <w:rPr>
                <w:del w:id="96" w:author="Tibor Barna" w:date="2016-12-01T14:34:00Z"/>
                <w:b/>
                <w:sz w:val="26"/>
                <w:szCs w:val="26"/>
              </w:rPr>
            </w:pPr>
          </w:p>
          <w:p w:rsidR="003B0DFE" w:rsidRPr="0084743A" w:rsidDel="007128C2" w:rsidRDefault="003B0DFE" w:rsidP="006479DF">
            <w:pPr>
              <w:rPr>
                <w:del w:id="97" w:author="Tibor Barna" w:date="2016-12-01T14:34:00Z"/>
                <w:b/>
                <w:sz w:val="26"/>
                <w:szCs w:val="26"/>
              </w:rPr>
            </w:pPr>
          </w:p>
        </w:tc>
        <w:customXmlDelRangeStart w:id="98" w:author="Tibor Barna" w:date="2016-12-01T14:34:00Z"/>
        <w:sdt>
          <w:sdtPr>
            <w:rPr>
              <w:szCs w:val="20"/>
            </w:rPr>
            <w:id w:val="-1813329615"/>
            <w:placeholder>
              <w:docPart w:val="CB92FE8E40924111B194B230F89E3BCD"/>
            </w:placeholder>
            <w:date w:fullDate="2016-02-11T00:00:00Z">
              <w:dateFormat w:val="dd.MM.yyyy"/>
              <w:lid w:val="sk-SK"/>
              <w:storeMappedDataAs w:val="dateTime"/>
              <w:calendar w:val="gregorian"/>
            </w:date>
          </w:sdtPr>
          <w:sdtEndPr/>
          <w:sdtContent>
            <w:customXmlDelRangeEnd w:id="98"/>
            <w:tc>
              <w:tcPr>
                <w:tcW w:w="6696" w:type="dxa"/>
                <w:shd w:val="clear" w:color="auto" w:fill="B2A1C7" w:themeFill="accent4" w:themeFillTint="99"/>
              </w:tcPr>
              <w:p w:rsidR="009836CF" w:rsidRPr="009836CF" w:rsidDel="007128C2" w:rsidRDefault="00EE5060" w:rsidP="00EE5060">
                <w:pPr>
                  <w:jc w:val="both"/>
                  <w:rPr>
                    <w:del w:id="99" w:author="Tibor Barna" w:date="2016-12-01T14:34:00Z"/>
                    <w:szCs w:val="20"/>
                  </w:rPr>
                </w:pPr>
                <w:del w:id="100" w:author="Tibor Barna" w:date="2016-12-01T14:34:00Z">
                  <w:r w:rsidDel="00EE5060">
                    <w:rPr>
                      <w:szCs w:val="20"/>
                    </w:rPr>
                    <w:delText>11.02.2016</w:delText>
                  </w:r>
                </w:del>
                <w:ins w:id="101" w:author="Tibor Barna" w:date="2016-12-01T14:34:00Z">
                  <w:del w:id="102" w:author="Tibor Barna" w:date="2016-12-01T14:34:00Z">
                    <w:r w:rsidR="007128C2">
                      <w:rPr>
                        <w:szCs w:val="20"/>
                      </w:rPr>
                      <w:delText>11.02.2016</w:delText>
                    </w:r>
                  </w:del>
                </w:ins>
              </w:p>
            </w:tc>
            <w:customXmlDelRangeStart w:id="103" w:author="Tibor Barna" w:date="2016-12-01T14:34:00Z"/>
          </w:sdtContent>
        </w:sdt>
        <w:customXmlDelRangeEnd w:id="103"/>
      </w:tr>
      <w:tr w:rsidR="009836CF" w:rsidRPr="009836CF" w:rsidDel="007128C2" w:rsidTr="00071CD7">
        <w:trPr>
          <w:del w:id="104" w:author="Tibor Barna" w:date="2016-12-01T14:34:00Z"/>
        </w:trPr>
        <w:tc>
          <w:tcPr>
            <w:tcW w:w="2268" w:type="dxa"/>
            <w:tcBorders>
              <w:bottom w:val="single" w:sz="8" w:space="0" w:color="auto"/>
            </w:tcBorders>
            <w:shd w:val="clear" w:color="auto" w:fill="B2A1C7" w:themeFill="accent4" w:themeFillTint="99"/>
          </w:tcPr>
          <w:p w:rsidR="009836CF" w:rsidRPr="0084743A" w:rsidDel="007128C2" w:rsidRDefault="009836CF" w:rsidP="006479DF">
            <w:pPr>
              <w:rPr>
                <w:del w:id="105" w:author="Tibor Barna" w:date="2016-12-01T14:34:00Z"/>
                <w:b/>
                <w:sz w:val="26"/>
                <w:szCs w:val="26"/>
              </w:rPr>
            </w:pPr>
            <w:del w:id="106" w:author="Tibor Barna" w:date="2016-12-01T14:34:00Z">
              <w:r w:rsidRPr="0084743A" w:rsidDel="007128C2">
                <w:rPr>
                  <w:b/>
                  <w:sz w:val="26"/>
                  <w:szCs w:val="26"/>
                </w:rPr>
                <w:delText>Schválil:</w:delText>
              </w:r>
            </w:del>
          </w:p>
        </w:tc>
        <w:tc>
          <w:tcPr>
            <w:tcW w:w="6696" w:type="dxa"/>
            <w:tcBorders>
              <w:bottom w:val="single" w:sz="8" w:space="0" w:color="auto"/>
            </w:tcBorders>
            <w:shd w:val="clear" w:color="auto" w:fill="B2A1C7" w:themeFill="accent4" w:themeFillTint="99"/>
          </w:tcPr>
          <w:p w:rsidR="009836CF" w:rsidDel="00EE5060" w:rsidRDefault="00C214B6" w:rsidP="00EE5060">
            <w:pPr>
              <w:jc w:val="both"/>
              <w:rPr>
                <w:del w:id="107" w:author="Tibor Barna" w:date="2016-12-01T14:31:00Z"/>
                <w:szCs w:val="20"/>
              </w:rPr>
            </w:pPr>
            <w:del w:id="108" w:author="Tibor Barna" w:date="2016-12-01T14:31:00Z">
              <w:r w:rsidDel="00EE5060">
                <w:rPr>
                  <w:szCs w:val="20"/>
                </w:rPr>
                <w:delText>Ing. Igor Federič</w:delText>
              </w:r>
            </w:del>
          </w:p>
          <w:p w:rsidR="00C214B6" w:rsidRPr="009836CF" w:rsidDel="007128C2" w:rsidRDefault="00C214B6" w:rsidP="006A5157">
            <w:pPr>
              <w:jc w:val="both"/>
              <w:rPr>
                <w:del w:id="109" w:author="Tibor Barna" w:date="2016-12-01T14:34:00Z"/>
                <w:szCs w:val="20"/>
              </w:rPr>
            </w:pPr>
            <w:del w:id="110" w:author="Tibor Barna" w:date="2016-12-01T14:31:00Z">
              <w:r w:rsidDel="00EE5060">
                <w:rPr>
                  <w:szCs w:val="20"/>
                </w:rPr>
                <w:delText>vedúci Úradu vlády SR</w:delText>
              </w:r>
            </w:del>
          </w:p>
        </w:tc>
      </w:tr>
    </w:tbl>
    <w:p w:rsidR="00D61BB6" w:rsidRPr="00627EA3" w:rsidDel="007128C2" w:rsidRDefault="00D61BB6" w:rsidP="006479DF">
      <w:pPr>
        <w:rPr>
          <w:del w:id="111" w:author="Tibor Barna" w:date="2016-12-01T14:34:00Z"/>
        </w:rPr>
      </w:pPr>
    </w:p>
    <w:p w:rsidR="00627EA3" w:rsidDel="007128C2" w:rsidRDefault="00627EA3" w:rsidP="006479DF">
      <w:pPr>
        <w:rPr>
          <w:del w:id="112" w:author="Tibor Barna" w:date="2016-12-01T14:34:00Z"/>
        </w:rPr>
      </w:pPr>
    </w:p>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w:t>
      </w:r>
      <w:bookmarkStart w:id="113" w:name="_GoBack"/>
      <w:bookmarkEnd w:id="113"/>
      <w:r>
        <w:t>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ins w:id="114" w:author="Tibor Barna" w:date="2016-12-01T15:43:00Z">
        <w:r w:rsidR="00350AAD">
          <w:t>.</w:t>
        </w:r>
      </w:ins>
    </w:p>
    <w:p w:rsidR="00CC055E" w:rsidRDefault="00CC055E" w:rsidP="00CC055E">
      <w:pPr>
        <w:pStyle w:val="Odsekzoznamu"/>
        <w:numPr>
          <w:ilvl w:val="0"/>
          <w:numId w:val="6"/>
        </w:numPr>
        <w:spacing w:after="120"/>
        <w:ind w:left="425" w:hanging="425"/>
        <w:contextualSpacing w:val="0"/>
        <w:jc w:val="both"/>
        <w:rPr>
          <w:ins w:id="115" w:author="Kramár Róbert" w:date="2017-01-20T15:58:00Z"/>
        </w:rPr>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ins w:id="116" w:author="Kramár Róbert" w:date="2017-01-20T15:59:00Z">
        <w:r>
          <w:t xml:space="preserve">Časť </w:t>
        </w:r>
      </w:ins>
      <w:ins w:id="117" w:author="Hudec Branislav" w:date="2017-02-02T18:05:00Z">
        <w:r w:rsidR="00BF0F23">
          <w:t>„</w:t>
        </w:r>
      </w:ins>
      <w:ins w:id="118" w:author="Kramár Róbert" w:date="2017-01-20T15:59:00Z">
        <w:r>
          <w:t>identifikácia zákazky</w:t>
        </w:r>
      </w:ins>
      <w:ins w:id="119" w:author="Hudec Branislav" w:date="2017-02-02T18:05:00Z">
        <w:r w:rsidR="00BF0F23">
          <w:t>“</w:t>
        </w:r>
      </w:ins>
      <w:ins w:id="120" w:author="Kramár Róbert" w:date="2017-01-20T15:59:00Z">
        <w:r>
          <w:t xml:space="preserve">, pole </w:t>
        </w:r>
      </w:ins>
      <w:ins w:id="121" w:author="Hudec Branislav" w:date="2017-02-02T18:05:00Z">
        <w:r w:rsidR="00BF0F23">
          <w:t>„</w:t>
        </w:r>
      </w:ins>
      <w:ins w:id="122" w:author="Kramár Róbert" w:date="2017-01-20T15:59:00Z">
        <w:r>
          <w:t>názov dodávateľa</w:t>
        </w:r>
      </w:ins>
      <w:ins w:id="123" w:author="Hudec Branislav" w:date="2017-02-02T18:05:00Z">
        <w:r w:rsidR="00BF0F23">
          <w:t>“</w:t>
        </w:r>
      </w:ins>
      <w:ins w:id="124" w:author="Kramár Róbert" w:date="2017-01-20T15:59:00Z">
        <w:r>
          <w:t xml:space="preserve"> sa v prípade skupiny dodávateľov vyplní spôsobom</w:t>
        </w:r>
      </w:ins>
      <w:ins w:id="125" w:author="Kramár Róbert" w:date="2017-01-20T16:01:00Z">
        <w:r>
          <w:t>, že sa do jedn</w:t>
        </w:r>
      </w:ins>
      <w:ins w:id="126" w:author="Kramár Róbert" w:date="2017-01-20T16:02:00Z">
        <w:r w:rsidR="00B0680B">
          <w:t xml:space="preserve">ej bunky uvedú všetci účastníci skupiny dodávateľov, ktorí budú očíslovaní. </w:t>
        </w:r>
      </w:ins>
    </w:p>
    <w:p w:rsidR="00CC055E" w:rsidRDefault="00CC055E" w:rsidP="00CC055E">
      <w:pPr>
        <w:pStyle w:val="Odsekzoznamu"/>
        <w:numPr>
          <w:ilvl w:val="0"/>
          <w:numId w:val="6"/>
        </w:numPr>
        <w:spacing w:after="120"/>
        <w:ind w:left="425" w:hanging="425"/>
        <w:contextualSpacing w:val="0"/>
        <w:jc w:val="both"/>
        <w:rPr>
          <w:ins w:id="127" w:author="Hudec Branislav" w:date="2017-03-27T16:54:00Z"/>
        </w:rPr>
      </w:pPr>
      <w:r w:rsidRPr="00CC055E">
        <w:t xml:space="preserve">Otázky, ktoré sú rozdelené na viaceré </w:t>
      </w:r>
      <w:proofErr w:type="spellStart"/>
      <w:r w:rsidRPr="00CC055E">
        <w:t>podotázky</w:t>
      </w:r>
      <w:proofErr w:type="spellEnd"/>
      <w:r w:rsidRPr="00CC055E">
        <w:t xml:space="preserve"> (a, b, c...) vypĺňa RO samostatne, </w:t>
      </w:r>
      <w:r>
        <w:t>pričom</w:t>
      </w:r>
      <w:r w:rsidRPr="00CC055E">
        <w:t xml:space="preserve"> každá z </w:t>
      </w:r>
      <w:proofErr w:type="spellStart"/>
      <w:r w:rsidRPr="00CC055E">
        <w:t>podotázok</w:t>
      </w:r>
      <w:proofErr w:type="spellEnd"/>
      <w:r w:rsidRPr="00CC055E">
        <w:t xml:space="preserve"> bude mať vlastné zaznačenie odpovede.  </w:t>
      </w:r>
    </w:p>
    <w:p w:rsidR="009D41AB" w:rsidDel="009D41AB" w:rsidRDefault="009D41AB" w:rsidP="00CC055E">
      <w:pPr>
        <w:pStyle w:val="Odsekzoznamu"/>
        <w:numPr>
          <w:ilvl w:val="0"/>
          <w:numId w:val="6"/>
        </w:numPr>
        <w:spacing w:after="120"/>
        <w:ind w:left="425" w:hanging="425"/>
        <w:contextualSpacing w:val="0"/>
        <w:jc w:val="both"/>
        <w:rPr>
          <w:del w:id="128" w:author="Hudec Branislav" w:date="2017-03-27T16:54:00Z"/>
        </w:rPr>
      </w:pPr>
    </w:p>
    <w:p w:rsidR="00CC055E" w:rsidRDefault="00CC055E">
      <w:pPr>
        <w:pStyle w:val="Odsekzoznamu"/>
        <w:numPr>
          <w:ilvl w:val="0"/>
          <w:numId w:val="6"/>
        </w:numPr>
        <w:spacing w:after="120"/>
        <w:ind w:left="425" w:hanging="425"/>
        <w:contextualSpacing w:val="0"/>
        <w:jc w:val="both"/>
        <w:pPrChange w:id="129" w:author="Hudec Branislav" w:date="2017-03-27T16:54:00Z">
          <w:pPr>
            <w:pStyle w:val="Odsekzoznamu"/>
            <w:numPr>
              <w:numId w:val="6"/>
            </w:numPr>
            <w:spacing w:after="120"/>
            <w:ind w:hanging="360"/>
            <w:contextualSpacing w:val="0"/>
            <w:jc w:val="both"/>
          </w:pPr>
        </w:pPrChange>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ins w:id="130" w:author="Kramár Róbert" w:date="2017-01-11T18:15:00Z">
        <w:r w:rsidR="00182823">
          <w:t xml:space="preserve"> </w:t>
        </w:r>
        <w:r w:rsidR="00182823" w:rsidRPr="00182823">
          <w:t>Pokiaľ sa kontrolná otázka v KZ nevzťahuje na riešený problém, uvedie sa v stĺpci „</w:t>
        </w:r>
      </w:ins>
      <w:ins w:id="131" w:author="Hudec Branislav" w:date="2017-02-02T18:07:00Z">
        <w:r w:rsidR="00BF0F23">
          <w:t>poznámka</w:t>
        </w:r>
      </w:ins>
      <w:ins w:id="132" w:author="Kramár Róbert" w:date="2017-01-11T18:15:00Z">
        <w:del w:id="133" w:author="Hudec Branislav" w:date="2017-02-02T18:07:00Z">
          <w:r w:rsidR="00182823" w:rsidRPr="00182823" w:rsidDel="00BF0F23">
            <w:delText>nevzťahuje sa</w:delText>
          </w:r>
        </w:del>
        <w:r w:rsidR="00182823" w:rsidRPr="00182823">
          <w:t xml:space="preserve">“ odpoveď: </w:t>
        </w:r>
      </w:ins>
      <w:ins w:id="134" w:author="Hudec Branislav" w:date="2017-02-02T18:07:00Z">
        <w:r w:rsidR="00BF0F23">
          <w:t>„</w:t>
        </w:r>
      </w:ins>
      <w:ins w:id="135" w:author="Kramár Róbert" w:date="2017-01-11T18:15:00Z">
        <w:r w:rsidR="00182823" w:rsidRPr="00182823">
          <w:t>n/a</w:t>
        </w:r>
      </w:ins>
      <w:ins w:id="136" w:author="Hudec Branislav" w:date="2017-02-02T18:07:00Z">
        <w:r w:rsidR="00BF0F23">
          <w:t xml:space="preserve">“ alebo </w:t>
        </w:r>
      </w:ins>
      <w:ins w:id="137" w:author="Hudec Branislav" w:date="2017-02-02T18:08:00Z">
        <w:r w:rsidR="00BF0F23">
          <w:t>„</w:t>
        </w:r>
      </w:ins>
      <w:ins w:id="138" w:author="Hudec Branislav" w:date="2017-02-02T18:07:00Z">
        <w:r w:rsidR="00BF0F23">
          <w:t>nevzťahuje sa</w:t>
        </w:r>
      </w:ins>
      <w:ins w:id="139" w:author="Hudec Branislav" w:date="2017-02-02T18:08:00Z">
        <w:r w:rsidR="00BF0F23">
          <w:t>“</w:t>
        </w:r>
      </w:ins>
      <w:ins w:id="140" w:author="Kramár Róbert" w:date="2017-01-11T18:15:00Z">
        <w:r w:rsidR="00182823" w:rsidRPr="00182823">
          <w:t>.</w:t>
        </w:r>
      </w:ins>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693BC2"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693BC2"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693BC2"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693BC2"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693BC2"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693BC2"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693BC2"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693BC2"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693BC2"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693BC2"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693BC2"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693BC2"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39" w:tooltip="In-house zákazka - štandardná ex-post kontrola" w:history="1">
        <w:proofErr w:type="spellStart"/>
        <w:r w:rsidR="00A13E80" w:rsidRPr="0066641F">
          <w:rPr>
            <w:rStyle w:val="Hypertextovprepojenie"/>
          </w:rPr>
          <w:t>In-house</w:t>
        </w:r>
        <w:proofErr w:type="spellEnd"/>
        <w:r w:rsidR="00A13E80" w:rsidRPr="0066641F">
          <w:rPr>
            <w:rStyle w:val="Hypertextovprepojenie"/>
          </w:rPr>
          <w:t xml:space="preserv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693BC2"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9E2AA7" w:rsidDel="00AF5F39" w:rsidRDefault="00265BB7" w:rsidP="00066390">
      <w:pPr>
        <w:pStyle w:val="Odsekzoznamu"/>
        <w:numPr>
          <w:ilvl w:val="0"/>
          <w:numId w:val="7"/>
        </w:numPr>
        <w:spacing w:before="120" w:after="120"/>
        <w:ind w:left="425" w:hanging="425"/>
        <w:contextualSpacing w:val="0"/>
        <w:jc w:val="both"/>
        <w:rPr>
          <w:del w:id="141" w:author="Kramár Róbert" w:date="2017-01-10T09:46:00Z"/>
        </w:rPr>
      </w:pPr>
      <w:del w:id="142" w:author="Kramár Róbert" w:date="2017-01-10T09:46:00Z">
        <w:r w:rsidDel="00AF5F39">
          <w:fldChar w:fldCharType="begin"/>
        </w:r>
        <w:r w:rsidDel="00AF5F39">
          <w:delInstrText xml:space="preserve"> HYPERLINK \l "KZ_41" \o "Dodatok pred podpisom - 1. ex-ante kontrola" </w:delInstrText>
        </w:r>
        <w:r w:rsidDel="00AF5F39">
          <w:fldChar w:fldCharType="separate"/>
        </w:r>
        <w:r w:rsidR="009E2AA7" w:rsidRPr="009E2AA7" w:rsidDel="00AF5F39">
          <w:rPr>
            <w:rStyle w:val="Hypertextovprepojenie"/>
          </w:rPr>
          <w:delText>Dodatok pred podpisom - 1. ex-ante kontrola</w:delText>
        </w:r>
        <w:r w:rsidDel="00AF5F39">
          <w:rPr>
            <w:rStyle w:val="Hypertextovprepojenie"/>
          </w:rPr>
          <w:fldChar w:fldCharType="end"/>
        </w:r>
      </w:del>
    </w:p>
    <w:p w:rsidR="00A13E80" w:rsidRDefault="00693BC2"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43">
          <w:tblGrid>
            <w:gridCol w:w="582"/>
            <w:gridCol w:w="2977"/>
            <w:gridCol w:w="1843"/>
            <w:gridCol w:w="567"/>
            <w:gridCol w:w="567"/>
            <w:gridCol w:w="776"/>
            <w:gridCol w:w="1775"/>
          </w:tblGrid>
        </w:tblGridChange>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44" w:name="KZ_1"/>
            <w:r w:rsidRPr="00A46A14">
              <w:rPr>
                <w:b/>
                <w:bCs/>
                <w:color w:val="FFFFFF"/>
              </w:rPr>
              <w:t>Podlimitná zákazka podľa § 100 ZVO</w:t>
            </w:r>
            <w:bookmarkEnd w:id="144"/>
            <w:ins w:id="145" w:author="Kramár Róbert" w:date="2017-01-12T08:41:00Z">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ins>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del w:id="146" w:author="Kramár Róbert" w:date="2017-01-11T15:13:00Z">
              <w:r w:rsidRPr="00BB2644" w:rsidDel="00372627">
                <w:rPr>
                  <w:color w:val="000000"/>
                  <w:sz w:val="22"/>
                  <w:szCs w:val="22"/>
                </w:rPr>
                <w:delText xml:space="preserve"> </w:delText>
              </w:r>
            </w:del>
            <w:ins w:id="147" w:author="Kramár Róbert" w:date="2017-01-11T15:13:00Z">
              <w:r w:rsidR="00372627">
                <w:rPr>
                  <w:color w:val="000000"/>
                  <w:sz w:val="22"/>
                  <w:szCs w:val="22"/>
                </w:rPr>
                <w:t> </w:t>
              </w:r>
            </w:ins>
            <w:del w:id="148" w:author="Kramár Róbert" w:date="2017-01-11T15:14:00Z">
              <w:r w:rsidRPr="00BB2644" w:rsidDel="00372627">
                <w:rPr>
                  <w:color w:val="000000"/>
                  <w:sz w:val="22"/>
                  <w:szCs w:val="22"/>
                </w:rPr>
                <w:delText>ITMS</w:delText>
              </w:r>
            </w:del>
            <w:ins w:id="149"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ins w:id="150" w:author="Kramár Róbert" w:date="2017-01-19T11:20:00Z"/>
        </w:trPr>
        <w:tc>
          <w:tcPr>
            <w:tcW w:w="3559" w:type="dxa"/>
            <w:gridSpan w:val="2"/>
            <w:shd w:val="clear" w:color="auto" w:fill="auto"/>
            <w:vAlign w:val="center"/>
          </w:tcPr>
          <w:p w:rsidR="00310979" w:rsidRPr="00BB2644" w:rsidRDefault="00310979" w:rsidP="00BB2644">
            <w:pPr>
              <w:rPr>
                <w:ins w:id="151" w:author="Kramár Róbert" w:date="2017-01-19T11:20:00Z"/>
                <w:color w:val="000000"/>
                <w:sz w:val="22"/>
                <w:szCs w:val="22"/>
              </w:rPr>
            </w:pPr>
            <w:ins w:id="152" w:author="Kramár Róbert" w:date="2017-01-19T11:20: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310979" w:rsidRPr="00BB2644" w:rsidRDefault="00310979" w:rsidP="00BB2644">
            <w:pPr>
              <w:rPr>
                <w:ins w:id="153" w:author="Kramár Róbert" w:date="2017-01-19T11:20:00Z"/>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265BB7" w:rsidTr="0066641F">
        <w:trPr>
          <w:cantSplit/>
          <w:trHeight w:val="300"/>
          <w:del w:id="154" w:author="Kramár Róbert" w:date="2017-01-10T09:26:00Z"/>
        </w:trPr>
        <w:tc>
          <w:tcPr>
            <w:tcW w:w="3559" w:type="dxa"/>
            <w:gridSpan w:val="2"/>
            <w:shd w:val="clear" w:color="auto" w:fill="auto"/>
            <w:vAlign w:val="center"/>
            <w:hideMark/>
          </w:tcPr>
          <w:p w:rsidR="00BB2644" w:rsidRPr="00BB2644" w:rsidDel="00265BB7" w:rsidRDefault="00BB2644" w:rsidP="00BB2644">
            <w:pPr>
              <w:rPr>
                <w:del w:id="155" w:author="Kramár Róbert" w:date="2017-01-10T09:26:00Z"/>
                <w:color w:val="000000"/>
                <w:sz w:val="22"/>
                <w:szCs w:val="22"/>
              </w:rPr>
            </w:pPr>
            <w:del w:id="156" w:author="Kramár Róbert" w:date="2017-01-10T09:26:00Z">
              <w:r w:rsidRPr="00BB2644" w:rsidDel="00265BB7">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265BB7" w:rsidRDefault="00BB2644" w:rsidP="00BB2644">
            <w:pPr>
              <w:rPr>
                <w:del w:id="157" w:author="Kramár Róbert" w:date="2017-01-10T09:26:00Z"/>
                <w:color w:val="000000"/>
                <w:sz w:val="22"/>
                <w:szCs w:val="22"/>
              </w:rPr>
            </w:pPr>
            <w:del w:id="158" w:author="Kramár Róbert" w:date="2017-01-10T09:26:00Z">
              <w:r w:rsidRPr="00BB2644" w:rsidDel="00265BB7">
                <w:rPr>
                  <w:color w:val="000000"/>
                  <w:sz w:val="22"/>
                  <w:szCs w:val="22"/>
                </w:rPr>
                <w:delText> </w:delText>
              </w:r>
            </w:del>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ins w:id="159" w:author="Kramár Róbert" w:date="2017-01-12T14:36:00Z">
              <w:r>
                <w:rPr>
                  <w:color w:val="000000"/>
                  <w:sz w:val="22"/>
                  <w:szCs w:val="22"/>
                </w:rPr>
                <w:t>i</w:t>
              </w:r>
            </w:ins>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ins w:id="160" w:author="Sandra Belková" w:date="2017-02-02T09:13:00Z">
              <w:r>
                <w:rPr>
                  <w:color w:val="000000"/>
                  <w:sz w:val="22"/>
                  <w:szCs w:val="22"/>
                </w:rPr>
                <w:lastRenderedPageBreak/>
                <w:t>26</w:t>
              </w:r>
            </w:ins>
          </w:p>
        </w:tc>
        <w:tc>
          <w:tcPr>
            <w:tcW w:w="4820" w:type="dxa"/>
            <w:gridSpan w:val="2"/>
            <w:vMerge w:val="restart"/>
            <w:shd w:val="clear" w:color="auto" w:fill="auto"/>
            <w:vAlign w:val="center"/>
          </w:tcPr>
          <w:p w:rsidR="007C035E" w:rsidRDefault="00E7460E" w:rsidP="00E7460E">
            <w:pPr>
              <w:rPr>
                <w:ins w:id="161" w:author="Sandra Belková" w:date="2017-03-21T10:49:00Z"/>
              </w:rPr>
              <w:pPrChange w:id="162" w:author="Tibor Barna" w:date="2017-03-28T12:44:00Z">
                <w:pPr>
                  <w:pStyle w:val="Odsekzoznamu"/>
                  <w:numPr>
                    <w:numId w:val="8"/>
                  </w:numPr>
                  <w:ind w:left="360" w:hanging="360"/>
                  <w:contextualSpacing w:val="0"/>
                </w:pPr>
              </w:pPrChange>
            </w:pPr>
            <w:ins w:id="163" w:author="Tibor Barna" w:date="2017-03-28T12:44:00Z">
              <w:r>
                <w:t xml:space="preserve">a) </w:t>
              </w:r>
            </w:ins>
            <w:ins w:id="164" w:author="Sandra Belková" w:date="2017-03-21T10:49:00Z">
              <w:r w:rsidR="007C035E">
                <w:t>Je úspešný uchádzač zapísaný v registri partnerov verejného sektora?</w:t>
              </w:r>
            </w:ins>
          </w:p>
          <w:p w:rsidR="007C035E" w:rsidRDefault="00E7460E" w:rsidP="00E7460E">
            <w:pPr>
              <w:rPr>
                <w:ins w:id="165" w:author="Sandra Belková" w:date="2017-03-21T10:49:00Z"/>
              </w:rPr>
            </w:pPr>
            <w:ins w:id="166" w:author="Tibor Barna" w:date="2017-03-28T12:45:00Z">
              <w:r>
                <w:t xml:space="preserve">b) </w:t>
              </w:r>
            </w:ins>
            <w:ins w:id="167" w:author="Sandra Belková" w:date="2017-03-21T10:49:00Z">
              <w:r w:rsidR="007C035E">
                <w:t xml:space="preserve">Sú subdodávatelia úspešného uchádzača, ktorí majú povinnosť zapisovať sa do registra partnerov verejného sektora, zapísaní v registri partnerov verejného sektora?          </w:t>
              </w:r>
            </w:ins>
          </w:p>
          <w:p w:rsidR="007C035E" w:rsidRPr="00E85006" w:rsidRDefault="00E7460E" w:rsidP="00E7460E">
            <w:pPr>
              <w:rPr>
                <w:rPrChange w:id="168" w:author="Kramár Róbert" w:date="2017-01-27T12:21:00Z">
                  <w:rPr>
                    <w:sz w:val="22"/>
                    <w:szCs w:val="22"/>
                  </w:rPr>
                </w:rPrChange>
              </w:rPr>
            </w:pPr>
            <w:ins w:id="169" w:author="Tibor Barna" w:date="2017-03-28T12:45:00Z">
              <w:r>
                <w:t xml:space="preserve">c) </w:t>
              </w:r>
            </w:ins>
            <w:ins w:id="170" w:author="Sandra Belková" w:date="2017-03-21T10:49:00Z">
              <w:r w:rsidR="007C035E">
                <w:t>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71" w:author="Tibor Barna" w:date="2017-03-28T12:45: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cantSplit/>
          <w:trHeight w:val="652"/>
          <w:trPrChange w:id="172" w:author="Tibor Barna" w:date="2017-03-28T12:45:00Z">
            <w:trPr>
              <w:cantSplit/>
              <w:trHeight w:val="1010"/>
            </w:trPr>
          </w:trPrChange>
        </w:trPr>
        <w:tc>
          <w:tcPr>
            <w:tcW w:w="582" w:type="dxa"/>
            <w:vMerge/>
            <w:shd w:val="clear" w:color="auto" w:fill="auto"/>
            <w:noWrap/>
            <w:vAlign w:val="center"/>
            <w:tcPrChange w:id="173" w:author="Tibor Barna" w:date="2017-03-28T12:45:00Z">
              <w:tcPr>
                <w:tcW w:w="582" w:type="dxa"/>
                <w:vMerge/>
                <w:shd w:val="clear" w:color="auto" w:fill="auto"/>
                <w:noWrap/>
                <w:vAlign w:val="center"/>
              </w:tcPr>
            </w:tcPrChange>
          </w:tcPr>
          <w:p w:rsidR="007C035E" w:rsidRDefault="007C035E" w:rsidP="00BB2644">
            <w:pPr>
              <w:jc w:val="center"/>
              <w:rPr>
                <w:color w:val="000000"/>
                <w:sz w:val="22"/>
                <w:szCs w:val="22"/>
              </w:rPr>
            </w:pPr>
          </w:p>
        </w:tc>
        <w:tc>
          <w:tcPr>
            <w:tcW w:w="4820" w:type="dxa"/>
            <w:gridSpan w:val="2"/>
            <w:vMerge/>
            <w:shd w:val="clear" w:color="auto" w:fill="auto"/>
            <w:vAlign w:val="center"/>
            <w:tcPrChange w:id="174" w:author="Tibor Barna" w:date="2017-03-28T12:45:00Z">
              <w:tcPr>
                <w:tcW w:w="4820" w:type="dxa"/>
                <w:gridSpan w:val="2"/>
                <w:vMerge/>
                <w:shd w:val="clear" w:color="auto" w:fill="auto"/>
                <w:vAlign w:val="center"/>
              </w:tcPr>
            </w:tcPrChange>
          </w:tcPr>
          <w:p w:rsidR="007C035E" w:rsidRDefault="007C035E" w:rsidP="007C035E">
            <w:pPr>
              <w:pStyle w:val="Odsekzoznamu"/>
              <w:numPr>
                <w:ilvl w:val="0"/>
                <w:numId w:val="8"/>
              </w:numPr>
              <w:contextualSpacing w:val="0"/>
            </w:pPr>
          </w:p>
        </w:tc>
        <w:tc>
          <w:tcPr>
            <w:tcW w:w="567" w:type="dxa"/>
            <w:shd w:val="clear" w:color="auto" w:fill="auto"/>
            <w:vAlign w:val="center"/>
            <w:tcPrChange w:id="175" w:author="Tibor Barna" w:date="2017-03-28T12:45:00Z">
              <w:tcPr>
                <w:tcW w:w="567" w:type="dxa"/>
                <w:shd w:val="clear" w:color="auto" w:fill="auto"/>
                <w:vAlign w:val="center"/>
              </w:tcPr>
            </w:tcPrChange>
          </w:tcPr>
          <w:p w:rsidR="007C035E" w:rsidRPr="00BB2644" w:rsidRDefault="007C035E" w:rsidP="00BB2644">
            <w:pPr>
              <w:jc w:val="center"/>
              <w:rPr>
                <w:b/>
                <w:bCs/>
                <w:color w:val="000000"/>
                <w:sz w:val="22"/>
                <w:szCs w:val="22"/>
              </w:rPr>
            </w:pPr>
          </w:p>
        </w:tc>
        <w:tc>
          <w:tcPr>
            <w:tcW w:w="567" w:type="dxa"/>
            <w:shd w:val="clear" w:color="auto" w:fill="auto"/>
            <w:vAlign w:val="center"/>
            <w:tcPrChange w:id="176" w:author="Tibor Barna" w:date="2017-03-28T12:45:00Z">
              <w:tcPr>
                <w:tcW w:w="567" w:type="dxa"/>
                <w:shd w:val="clear" w:color="auto" w:fill="auto"/>
                <w:vAlign w:val="center"/>
              </w:tcPr>
            </w:tcPrChange>
          </w:tcPr>
          <w:p w:rsidR="007C035E" w:rsidRPr="00BB2644" w:rsidRDefault="007C035E" w:rsidP="00BB2644">
            <w:pPr>
              <w:jc w:val="center"/>
              <w:rPr>
                <w:b/>
                <w:bCs/>
                <w:color w:val="000000"/>
                <w:sz w:val="22"/>
                <w:szCs w:val="22"/>
              </w:rPr>
            </w:pPr>
          </w:p>
        </w:tc>
        <w:tc>
          <w:tcPr>
            <w:tcW w:w="776" w:type="dxa"/>
            <w:shd w:val="clear" w:color="auto" w:fill="auto"/>
            <w:vAlign w:val="center"/>
            <w:tcPrChange w:id="177" w:author="Tibor Barna" w:date="2017-03-28T12:45:00Z">
              <w:tcPr>
                <w:tcW w:w="776" w:type="dxa"/>
                <w:shd w:val="clear" w:color="auto" w:fill="auto"/>
                <w:vAlign w:val="center"/>
              </w:tcPr>
            </w:tcPrChange>
          </w:tcPr>
          <w:p w:rsidR="007C035E" w:rsidRPr="00BB2644" w:rsidRDefault="007C035E" w:rsidP="00BB2644">
            <w:pPr>
              <w:jc w:val="center"/>
              <w:rPr>
                <w:b/>
                <w:bCs/>
                <w:color w:val="000000"/>
                <w:sz w:val="22"/>
                <w:szCs w:val="22"/>
              </w:rPr>
            </w:pPr>
          </w:p>
        </w:tc>
        <w:tc>
          <w:tcPr>
            <w:tcW w:w="1775" w:type="dxa"/>
            <w:shd w:val="clear" w:color="auto" w:fill="auto"/>
            <w:vAlign w:val="center"/>
            <w:tcPrChange w:id="178" w:author="Tibor Barna" w:date="2017-03-28T12:45:00Z">
              <w:tcPr>
                <w:tcW w:w="1775" w:type="dxa"/>
                <w:shd w:val="clear" w:color="auto" w:fill="auto"/>
                <w:vAlign w:val="center"/>
              </w:tcPr>
            </w:tcPrChange>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179" w:author="Sandra Belková" w:date="2017-02-02T09:13:00Z">
              <w:r w:rsidRPr="00BB2644" w:rsidDel="00417FFC">
                <w:rPr>
                  <w:color w:val="000000"/>
                  <w:sz w:val="22"/>
                  <w:szCs w:val="22"/>
                </w:rPr>
                <w:delText>26</w:delText>
              </w:r>
            </w:del>
            <w:ins w:id="180" w:author="Sandra Belková" w:date="2017-02-02T09:13:00Z">
              <w:r w:rsidR="00417FFC">
                <w:rPr>
                  <w:color w:val="000000"/>
                  <w:sz w:val="22"/>
                  <w:szCs w:val="22"/>
                </w:rPr>
                <w:t>27</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81" w:author="Sandra Belková" w:date="2017-02-02T09:13:00Z">
              <w:r w:rsidRPr="00BB2644" w:rsidDel="00417FFC">
                <w:rPr>
                  <w:color w:val="000000"/>
                  <w:sz w:val="22"/>
                  <w:szCs w:val="22"/>
                </w:rPr>
                <w:delText>27</w:delText>
              </w:r>
            </w:del>
            <w:ins w:id="182" w:author="Sandra Belková" w:date="2017-02-02T09:13:00Z">
              <w:r w:rsidR="00417FFC">
                <w:rPr>
                  <w:color w:val="000000"/>
                  <w:sz w:val="22"/>
                  <w:szCs w:val="22"/>
                </w:rPr>
                <w:t>28</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42DC0" w:rsidRDefault="00C42DC0" w:rsidP="00C35C73">
            <w:pPr>
              <w:rPr>
                <w:sz w:val="20"/>
                <w:szCs w:val="20"/>
              </w:rPr>
            </w:pPr>
            <w:r w:rsidRPr="00C42DC0">
              <w:rPr>
                <w:sz w:val="20"/>
                <w:szCs w:val="20"/>
              </w:rPr>
              <w:t xml:space="preserve">Na základe overených skutočností potvrdzujem, že  </w:t>
            </w:r>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009E2AA7" w:rsidRPr="00B64015">
                  <w:rPr>
                    <w:sz w:val="20"/>
                    <w:szCs w:val="20"/>
                  </w:rPr>
                  <w:t>Vyberte položku.</w:t>
                </w:r>
              </w:sdtContent>
            </w:sdt>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C35C73" w:rsidRPr="00BD2FCC">
              <w:rPr>
                <w:rStyle w:val="Odkaznapoznmkupodiarou"/>
                <w:b/>
                <w:bCs/>
                <w:sz w:val="20"/>
                <w:szCs w:val="20"/>
              </w:rPr>
              <w:footnoteReference w:id="1"/>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C35C73" w:rsidRPr="00BD2FCC">
              <w:rPr>
                <w:rStyle w:val="Odkaznapoznmkupodiarou"/>
                <w:b/>
                <w:bCs/>
                <w:sz w:val="20"/>
                <w:szCs w:val="20"/>
              </w:rPr>
              <w:footnoteReference w:id="2"/>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3"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18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84" w:author="Kramár Róbert" w:date="2017-01-11T15:14:00Z">
              <w:r w:rsidRPr="00BB2644" w:rsidDel="00372627">
                <w:rPr>
                  <w:color w:val="000000"/>
                  <w:sz w:val="22"/>
                  <w:szCs w:val="22"/>
                </w:rPr>
                <w:delText>ITMS</w:delText>
              </w:r>
            </w:del>
            <w:ins w:id="185"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ins w:id="186" w:author="Kramár Róbert" w:date="2017-01-19T11:20:00Z"/>
        </w:trPr>
        <w:tc>
          <w:tcPr>
            <w:tcW w:w="3559" w:type="dxa"/>
            <w:gridSpan w:val="2"/>
            <w:shd w:val="clear" w:color="auto" w:fill="auto"/>
            <w:vAlign w:val="center"/>
          </w:tcPr>
          <w:p w:rsidR="00310979" w:rsidRPr="00BB2644" w:rsidRDefault="00310979" w:rsidP="00BB2644">
            <w:pPr>
              <w:rPr>
                <w:ins w:id="187" w:author="Kramár Róbert" w:date="2017-01-19T11:20:00Z"/>
                <w:color w:val="000000"/>
                <w:sz w:val="22"/>
                <w:szCs w:val="22"/>
              </w:rPr>
            </w:pPr>
            <w:ins w:id="188" w:author="Kramár Róbert" w:date="2017-01-19T11:20: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310979" w:rsidRPr="00BB2644" w:rsidRDefault="00310979" w:rsidP="00BB2644">
            <w:pPr>
              <w:rPr>
                <w:ins w:id="189" w:author="Kramár Róbert" w:date="2017-01-19T11:20: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3E2B7A" w:rsidTr="00BB5C53">
        <w:trPr>
          <w:trHeight w:val="300"/>
          <w:del w:id="190" w:author="Kramár Róbert" w:date="2017-01-10T10:38:00Z"/>
        </w:trPr>
        <w:tc>
          <w:tcPr>
            <w:tcW w:w="3559" w:type="dxa"/>
            <w:gridSpan w:val="2"/>
            <w:shd w:val="clear" w:color="auto" w:fill="auto"/>
            <w:vAlign w:val="center"/>
            <w:hideMark/>
          </w:tcPr>
          <w:p w:rsidR="00BB2644" w:rsidRPr="00BB2644" w:rsidDel="003E2B7A" w:rsidRDefault="00BB2644" w:rsidP="00BB2644">
            <w:pPr>
              <w:rPr>
                <w:del w:id="191" w:author="Kramár Róbert" w:date="2017-01-10T10:38:00Z"/>
                <w:color w:val="000000"/>
                <w:sz w:val="22"/>
                <w:szCs w:val="22"/>
              </w:rPr>
            </w:pPr>
            <w:del w:id="192" w:author="Kramár Róbert" w:date="2017-01-10T10:38:00Z">
              <w:r w:rsidRPr="00BB2644" w:rsidDel="003E2B7A">
                <w:rPr>
                  <w:color w:val="000000"/>
                  <w:sz w:val="22"/>
                  <w:szCs w:val="22"/>
                </w:rPr>
                <w:delText>Číslo oznámenia vo vestníku VO</w:delText>
              </w:r>
            </w:del>
          </w:p>
        </w:tc>
        <w:tc>
          <w:tcPr>
            <w:tcW w:w="5528" w:type="dxa"/>
            <w:gridSpan w:val="5"/>
            <w:shd w:val="clear" w:color="auto" w:fill="auto"/>
            <w:vAlign w:val="center"/>
            <w:hideMark/>
          </w:tcPr>
          <w:p w:rsidR="00BB2644" w:rsidRPr="00BB2644" w:rsidDel="003E2B7A" w:rsidRDefault="00BB2644" w:rsidP="00BB2644">
            <w:pPr>
              <w:rPr>
                <w:del w:id="193" w:author="Kramár Róbert" w:date="2017-01-10T10:38:00Z"/>
                <w:color w:val="000000"/>
                <w:sz w:val="22"/>
                <w:szCs w:val="22"/>
              </w:rPr>
            </w:pPr>
            <w:del w:id="194" w:author="Kramár Róbert" w:date="2017-01-10T10:38:00Z">
              <w:r w:rsidRPr="00BB2644" w:rsidDel="003E2B7A">
                <w:rPr>
                  <w:color w:val="000000"/>
                  <w:sz w:val="22"/>
                  <w:szCs w:val="22"/>
                </w:rPr>
                <w:delText> </w:delText>
              </w:r>
            </w:del>
          </w:p>
        </w:tc>
      </w:tr>
      <w:tr w:rsidR="00BB2644" w:rsidRPr="00BB2644" w:rsidDel="003E2B7A" w:rsidTr="00BB5C53">
        <w:trPr>
          <w:trHeight w:val="300"/>
          <w:del w:id="195" w:author="Kramár Róbert" w:date="2017-01-10T10:38:00Z"/>
        </w:trPr>
        <w:tc>
          <w:tcPr>
            <w:tcW w:w="3559" w:type="dxa"/>
            <w:gridSpan w:val="2"/>
            <w:shd w:val="clear" w:color="auto" w:fill="auto"/>
            <w:vAlign w:val="center"/>
            <w:hideMark/>
          </w:tcPr>
          <w:p w:rsidR="00BB2644" w:rsidRPr="00BB2644" w:rsidDel="003E2B7A" w:rsidRDefault="00BB2644" w:rsidP="00BB2644">
            <w:pPr>
              <w:rPr>
                <w:del w:id="196" w:author="Kramár Róbert" w:date="2017-01-10T10:38:00Z"/>
                <w:color w:val="000000"/>
                <w:sz w:val="22"/>
                <w:szCs w:val="22"/>
              </w:rPr>
            </w:pPr>
            <w:del w:id="197" w:author="Kramár Róbert" w:date="2017-01-10T10:38:00Z">
              <w:r w:rsidRPr="00BB2644" w:rsidDel="003E2B7A">
                <w:rPr>
                  <w:color w:val="000000"/>
                  <w:sz w:val="22"/>
                  <w:szCs w:val="22"/>
                </w:rPr>
                <w:delText>Názov dodávateľa</w:delText>
              </w:r>
            </w:del>
          </w:p>
        </w:tc>
        <w:tc>
          <w:tcPr>
            <w:tcW w:w="5528" w:type="dxa"/>
            <w:gridSpan w:val="5"/>
            <w:shd w:val="clear" w:color="auto" w:fill="auto"/>
            <w:vAlign w:val="center"/>
            <w:hideMark/>
          </w:tcPr>
          <w:p w:rsidR="00BB2644" w:rsidRPr="00BB2644" w:rsidDel="003E2B7A" w:rsidRDefault="00BB2644" w:rsidP="00BB2644">
            <w:pPr>
              <w:rPr>
                <w:del w:id="198" w:author="Kramár Róbert" w:date="2017-01-10T10:38:00Z"/>
                <w:color w:val="000000"/>
                <w:sz w:val="22"/>
                <w:szCs w:val="22"/>
              </w:rPr>
            </w:pPr>
            <w:del w:id="199" w:author="Kramár Róbert" w:date="2017-01-10T10:38:00Z">
              <w:r w:rsidRPr="00BB2644" w:rsidDel="003E2B7A">
                <w:rPr>
                  <w:color w:val="000000"/>
                  <w:sz w:val="22"/>
                  <w:szCs w:val="22"/>
                </w:rPr>
                <w:delText> </w:delText>
              </w:r>
            </w:del>
          </w:p>
        </w:tc>
      </w:tr>
      <w:tr w:rsidR="00BB2644" w:rsidRPr="00BB2644" w:rsidDel="003E2B7A" w:rsidTr="00BB5C53">
        <w:trPr>
          <w:trHeight w:val="300"/>
          <w:del w:id="200" w:author="Kramár Róbert" w:date="2017-01-10T10:38:00Z"/>
        </w:trPr>
        <w:tc>
          <w:tcPr>
            <w:tcW w:w="3559" w:type="dxa"/>
            <w:gridSpan w:val="2"/>
            <w:shd w:val="clear" w:color="auto" w:fill="auto"/>
            <w:vAlign w:val="center"/>
            <w:hideMark/>
          </w:tcPr>
          <w:p w:rsidR="00BB2644" w:rsidRPr="00BB2644" w:rsidDel="003E2B7A" w:rsidRDefault="00BB2644" w:rsidP="00BB2644">
            <w:pPr>
              <w:rPr>
                <w:del w:id="201" w:author="Kramár Róbert" w:date="2017-01-10T10:38:00Z"/>
                <w:color w:val="000000"/>
                <w:sz w:val="22"/>
                <w:szCs w:val="22"/>
              </w:rPr>
            </w:pPr>
            <w:del w:id="202" w:author="Kramár Róbert" w:date="2017-01-10T10:38:00Z">
              <w:r w:rsidRPr="00BB2644" w:rsidDel="003E2B7A">
                <w:rPr>
                  <w:color w:val="000000"/>
                  <w:sz w:val="22"/>
                  <w:szCs w:val="22"/>
                </w:rPr>
                <w:delText>IČO dodávateľa</w:delText>
              </w:r>
            </w:del>
          </w:p>
        </w:tc>
        <w:tc>
          <w:tcPr>
            <w:tcW w:w="5528" w:type="dxa"/>
            <w:gridSpan w:val="5"/>
            <w:shd w:val="clear" w:color="auto" w:fill="auto"/>
            <w:vAlign w:val="center"/>
            <w:hideMark/>
          </w:tcPr>
          <w:p w:rsidR="00BB2644" w:rsidRPr="00BB2644" w:rsidDel="003E2B7A" w:rsidRDefault="00BB2644" w:rsidP="00BB2644">
            <w:pPr>
              <w:rPr>
                <w:del w:id="203" w:author="Kramár Róbert" w:date="2017-01-10T10:38:00Z"/>
                <w:color w:val="000000"/>
                <w:sz w:val="22"/>
                <w:szCs w:val="22"/>
              </w:rPr>
            </w:pPr>
            <w:del w:id="204" w:author="Kramár Róbert" w:date="2017-01-10T10:38:00Z">
              <w:r w:rsidRPr="00BB2644" w:rsidDel="003E2B7A">
                <w:rPr>
                  <w:color w:val="000000"/>
                  <w:sz w:val="22"/>
                  <w:szCs w:val="22"/>
                </w:rPr>
                <w:delText> </w:delText>
              </w:r>
            </w:del>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3E2B7A" w:rsidTr="00BB5C53">
        <w:trPr>
          <w:trHeight w:val="300"/>
          <w:del w:id="205" w:author="Kramár Róbert" w:date="2017-01-10T10:46:00Z"/>
        </w:trPr>
        <w:tc>
          <w:tcPr>
            <w:tcW w:w="3559" w:type="dxa"/>
            <w:gridSpan w:val="2"/>
            <w:shd w:val="clear" w:color="auto" w:fill="auto"/>
            <w:vAlign w:val="center"/>
            <w:hideMark/>
          </w:tcPr>
          <w:p w:rsidR="00BB2644" w:rsidRPr="00BB2644" w:rsidDel="003E2B7A" w:rsidRDefault="00BB2644" w:rsidP="00BB2644">
            <w:pPr>
              <w:rPr>
                <w:del w:id="206" w:author="Kramár Róbert" w:date="2017-01-10T10:46:00Z"/>
                <w:color w:val="000000"/>
                <w:sz w:val="22"/>
                <w:szCs w:val="22"/>
              </w:rPr>
            </w:pPr>
            <w:del w:id="207" w:author="Kramár Róbert" w:date="2017-01-10T10:46:00Z">
              <w:r w:rsidRPr="00BB2644" w:rsidDel="003E2B7A">
                <w:rPr>
                  <w:color w:val="000000"/>
                  <w:sz w:val="22"/>
                  <w:szCs w:val="22"/>
                </w:rPr>
                <w:delText>Hodnota zákazky bez DPH</w:delText>
              </w:r>
            </w:del>
          </w:p>
        </w:tc>
        <w:tc>
          <w:tcPr>
            <w:tcW w:w="5528" w:type="dxa"/>
            <w:gridSpan w:val="5"/>
            <w:shd w:val="clear" w:color="auto" w:fill="auto"/>
            <w:vAlign w:val="center"/>
            <w:hideMark/>
          </w:tcPr>
          <w:p w:rsidR="00BB2644" w:rsidRPr="00BB2644" w:rsidDel="003E2B7A" w:rsidRDefault="00BB2644" w:rsidP="00BB2644">
            <w:pPr>
              <w:rPr>
                <w:del w:id="208" w:author="Kramár Róbert" w:date="2017-01-10T10:46:00Z"/>
                <w:color w:val="000000"/>
                <w:sz w:val="22"/>
                <w:szCs w:val="22"/>
              </w:rPr>
            </w:pPr>
            <w:del w:id="209" w:author="Kramár Róbert" w:date="2017-01-10T10:46:00Z">
              <w:r w:rsidRPr="00BB2644" w:rsidDel="003E2B7A">
                <w:rPr>
                  <w:color w:val="000000"/>
                  <w:sz w:val="22"/>
                  <w:szCs w:val="22"/>
                </w:rPr>
                <w:delText> </w:delText>
              </w:r>
            </w:del>
          </w:p>
        </w:tc>
      </w:tr>
      <w:tr w:rsidR="00BB2644" w:rsidRPr="00BB2644" w:rsidDel="003E2B7A" w:rsidTr="00BB5C53">
        <w:trPr>
          <w:trHeight w:val="300"/>
          <w:del w:id="210" w:author="Kramár Róbert" w:date="2017-01-10T10:46:00Z"/>
        </w:trPr>
        <w:tc>
          <w:tcPr>
            <w:tcW w:w="3559" w:type="dxa"/>
            <w:gridSpan w:val="2"/>
            <w:shd w:val="clear" w:color="auto" w:fill="auto"/>
            <w:vAlign w:val="center"/>
            <w:hideMark/>
          </w:tcPr>
          <w:p w:rsidR="00BB2644" w:rsidRPr="00BB2644" w:rsidDel="003E2B7A" w:rsidRDefault="00BB2644" w:rsidP="00BB2644">
            <w:pPr>
              <w:rPr>
                <w:del w:id="211" w:author="Kramár Róbert" w:date="2017-01-10T10:46:00Z"/>
                <w:color w:val="000000"/>
                <w:sz w:val="22"/>
                <w:szCs w:val="22"/>
              </w:rPr>
            </w:pPr>
            <w:del w:id="212" w:author="Kramár Róbert" w:date="2017-01-10T10:46:00Z">
              <w:r w:rsidRPr="00BB2644" w:rsidDel="003E2B7A">
                <w:rPr>
                  <w:color w:val="000000"/>
                  <w:sz w:val="22"/>
                  <w:szCs w:val="22"/>
                </w:rPr>
                <w:delText>Hodnota zákazky s DPH</w:delText>
              </w:r>
            </w:del>
          </w:p>
        </w:tc>
        <w:tc>
          <w:tcPr>
            <w:tcW w:w="5528" w:type="dxa"/>
            <w:gridSpan w:val="5"/>
            <w:shd w:val="clear" w:color="auto" w:fill="auto"/>
            <w:vAlign w:val="center"/>
            <w:hideMark/>
          </w:tcPr>
          <w:p w:rsidR="00BB2644" w:rsidRPr="00BB2644" w:rsidDel="003E2B7A" w:rsidRDefault="00BB2644" w:rsidP="00BB2644">
            <w:pPr>
              <w:rPr>
                <w:del w:id="213" w:author="Kramár Róbert" w:date="2017-01-10T10:46:00Z"/>
                <w:color w:val="000000"/>
                <w:sz w:val="22"/>
                <w:szCs w:val="22"/>
              </w:rPr>
            </w:pPr>
            <w:del w:id="214" w:author="Kramár Róbert" w:date="2017-01-10T10:46:00Z">
              <w:r w:rsidRPr="00BB2644" w:rsidDel="003E2B7A">
                <w:rPr>
                  <w:color w:val="000000"/>
                  <w:sz w:val="22"/>
                  <w:szCs w:val="22"/>
                </w:rPr>
                <w:delText> </w:delText>
              </w:r>
            </w:del>
          </w:p>
        </w:tc>
      </w:tr>
      <w:tr w:rsidR="00BB2644" w:rsidRPr="00BB2644" w:rsidDel="00182823" w:rsidTr="00BB5C53">
        <w:trPr>
          <w:trHeight w:val="300"/>
          <w:del w:id="215" w:author="Kramár Róbert" w:date="2017-01-11T18:17:00Z"/>
        </w:trPr>
        <w:tc>
          <w:tcPr>
            <w:tcW w:w="3559" w:type="dxa"/>
            <w:gridSpan w:val="2"/>
            <w:shd w:val="clear" w:color="auto" w:fill="auto"/>
            <w:vAlign w:val="center"/>
            <w:hideMark/>
          </w:tcPr>
          <w:p w:rsidR="00BB2644" w:rsidRPr="00BB2644" w:rsidDel="00182823" w:rsidRDefault="00BB2644" w:rsidP="00BB2644">
            <w:pPr>
              <w:rPr>
                <w:del w:id="216" w:author="Kramár Róbert" w:date="2017-01-11T18:17:00Z"/>
                <w:color w:val="000000"/>
                <w:sz w:val="22"/>
                <w:szCs w:val="22"/>
              </w:rPr>
            </w:pPr>
            <w:del w:id="217" w:author="Kramár Róbert" w:date="2017-01-11T18:17:00Z">
              <w:r w:rsidRPr="00BB2644" w:rsidDel="00182823">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82823" w:rsidRDefault="00BB2644" w:rsidP="00BB2644">
            <w:pPr>
              <w:rPr>
                <w:del w:id="218" w:author="Kramár Róbert" w:date="2017-01-11T18:17:00Z"/>
                <w:color w:val="000000"/>
                <w:sz w:val="22"/>
                <w:szCs w:val="22"/>
              </w:rPr>
            </w:pPr>
            <w:del w:id="219" w:author="Kramár Róbert" w:date="2017-01-11T18:17:00Z">
              <w:r w:rsidRPr="00BB2644" w:rsidDel="00182823">
                <w:rPr>
                  <w:color w:val="000000"/>
                  <w:sz w:val="22"/>
                  <w:szCs w:val="22"/>
                </w:rPr>
                <w:delText> </w:delText>
              </w:r>
            </w:del>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C42DC0" w:rsidRPr="00A54276" w:rsidRDefault="00C42DC0" w:rsidP="00C42DC0">
            <w:r w:rsidRPr="00B64015">
              <w:rPr>
                <w:sz w:val="20"/>
                <w:szCs w:val="20"/>
              </w:rPr>
              <w:t xml:space="preserve">Na základe overených skutočností potvrdzujem, že </w:t>
            </w:r>
            <w:r>
              <w:rPr>
                <w:sz w:val="20"/>
                <w:szCs w:val="20"/>
              </w:rPr>
              <w:t xml:space="preserve"> </w:t>
            </w:r>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0"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2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221" w:author="Kramár Róbert" w:date="2017-01-11T15:14:00Z">
              <w:r w:rsidRPr="00BB2644" w:rsidDel="00372627">
                <w:rPr>
                  <w:color w:val="000000"/>
                  <w:sz w:val="22"/>
                  <w:szCs w:val="22"/>
                </w:rPr>
                <w:delText>ITMS</w:delText>
              </w:r>
            </w:del>
            <w:ins w:id="222"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ins w:id="223" w:author="Kramár Róbert" w:date="2017-01-19T11:20:00Z"/>
        </w:trPr>
        <w:tc>
          <w:tcPr>
            <w:tcW w:w="3559" w:type="dxa"/>
            <w:gridSpan w:val="2"/>
            <w:shd w:val="clear" w:color="auto" w:fill="auto"/>
            <w:vAlign w:val="center"/>
          </w:tcPr>
          <w:p w:rsidR="00310979" w:rsidRPr="00BB2644" w:rsidRDefault="00310979" w:rsidP="00BB2644">
            <w:pPr>
              <w:rPr>
                <w:ins w:id="224" w:author="Kramár Róbert" w:date="2017-01-19T11:20:00Z"/>
                <w:color w:val="000000"/>
                <w:sz w:val="22"/>
                <w:szCs w:val="22"/>
              </w:rPr>
            </w:pPr>
            <w:ins w:id="225" w:author="Kramár Róbert" w:date="2017-01-19T11:2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310979" w:rsidRPr="00BB2644" w:rsidRDefault="00310979" w:rsidP="00BB2644">
            <w:pPr>
              <w:rPr>
                <w:ins w:id="226" w:author="Kramár Róbert" w:date="2017-01-19T11:20: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del w:id="227" w:author="Kramár Róbert" w:date="2017-01-10T15:10:00Z">
              <w:r w:rsidRPr="00BB2644" w:rsidDel="00F37A56">
                <w:rPr>
                  <w:color w:val="000000"/>
                  <w:sz w:val="22"/>
                  <w:szCs w:val="22"/>
                </w:rPr>
                <w:delText>Číslo oznámenia vo vestníku VO</w:delText>
              </w:r>
            </w:del>
            <w:ins w:id="228" w:author="Kramár Róbert" w:date="2017-01-10T15:10:00Z">
              <w:r w:rsidR="00F37A56">
                <w:rPr>
                  <w:color w:val="000000"/>
                  <w:sz w:val="22"/>
                  <w:szCs w:val="22"/>
                </w:rPr>
                <w:t>Identifikátor zákazky v EKS</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265BB7" w:rsidTr="00BB5C53">
        <w:trPr>
          <w:trHeight w:val="300"/>
          <w:del w:id="229" w:author="Kramár Róbert" w:date="2017-01-10T09:27:00Z"/>
        </w:trPr>
        <w:tc>
          <w:tcPr>
            <w:tcW w:w="3559" w:type="dxa"/>
            <w:gridSpan w:val="2"/>
            <w:shd w:val="clear" w:color="auto" w:fill="auto"/>
            <w:vAlign w:val="center"/>
            <w:hideMark/>
          </w:tcPr>
          <w:p w:rsidR="00BB2644" w:rsidRPr="00BB2644" w:rsidDel="00265BB7" w:rsidRDefault="00BB2644" w:rsidP="00BB2644">
            <w:pPr>
              <w:rPr>
                <w:del w:id="230" w:author="Kramár Róbert" w:date="2017-01-10T09:27:00Z"/>
                <w:color w:val="000000"/>
                <w:sz w:val="22"/>
                <w:szCs w:val="22"/>
              </w:rPr>
            </w:pPr>
            <w:del w:id="231" w:author="Kramár Róbert" w:date="2017-01-10T09:27:00Z">
              <w:r w:rsidRPr="00BB2644" w:rsidDel="00265BB7">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265BB7" w:rsidRDefault="00BB2644" w:rsidP="00BB2644">
            <w:pPr>
              <w:rPr>
                <w:del w:id="232" w:author="Kramár Róbert" w:date="2017-01-10T09:27:00Z"/>
                <w:color w:val="000000"/>
                <w:sz w:val="22"/>
                <w:szCs w:val="22"/>
              </w:rPr>
            </w:pPr>
            <w:del w:id="233" w:author="Kramár Róbert" w:date="2017-01-10T09:27:00Z">
              <w:r w:rsidRPr="00BB2644" w:rsidDel="00265BB7">
                <w:rPr>
                  <w:color w:val="000000"/>
                  <w:sz w:val="22"/>
                  <w:szCs w:val="22"/>
                </w:rPr>
                <w:delText> </w:delText>
              </w:r>
            </w:del>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ins w:id="234" w:author="Sandra Belková" w:date="2017-03-21T10:52:00Z"/>
                <w:sz w:val="22"/>
                <w:szCs w:val="22"/>
              </w:rPr>
            </w:pPr>
            <w:ins w:id="235" w:author="Sandra Belková" w:date="2017-03-21T10:52:00Z">
              <w:r>
                <w:rPr>
                  <w:sz w:val="22"/>
                  <w:szCs w:val="22"/>
                </w:rPr>
                <w:t xml:space="preserve">a) </w:t>
              </w:r>
              <w:r w:rsidRPr="00A9061A">
                <w:rPr>
                  <w:sz w:val="22"/>
                  <w:szCs w:val="22"/>
                </w:rPr>
                <w:t>Je úspešný uchádzač zapísaný v registri partnerov verejného sektora?</w:t>
              </w:r>
            </w:ins>
          </w:p>
          <w:p w:rsidR="000C3F5F" w:rsidRPr="00A9061A" w:rsidRDefault="000C3F5F" w:rsidP="000C3F5F">
            <w:pPr>
              <w:rPr>
                <w:ins w:id="236" w:author="Sandra Belková" w:date="2017-03-21T10:52:00Z"/>
                <w:sz w:val="22"/>
                <w:szCs w:val="22"/>
              </w:rPr>
            </w:pPr>
            <w:ins w:id="237" w:author="Sandra Belková" w:date="2017-03-21T10:52:00Z">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ins>
          </w:p>
          <w:p w:rsidR="000C3F5F" w:rsidRPr="00BB2644" w:rsidRDefault="000C3F5F" w:rsidP="000C3F5F">
            <w:pPr>
              <w:rPr>
                <w:sz w:val="22"/>
                <w:szCs w:val="22"/>
              </w:rPr>
            </w:pPr>
            <w:ins w:id="238" w:author="Sandra Belková" w:date="2017-03-21T10:52:00Z">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ins>
            <w:r w:rsidRPr="00A9061A">
              <w:rPr>
                <w:sz w:val="22"/>
                <w:szCs w:val="22"/>
              </w:rPr>
              <w:t xml:space="preserve">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del w:id="239" w:author="Kramár Róbert" w:date="2017-02-02T13:19:00Z">
              <w:r w:rsidR="00BB2644" w:rsidRPr="00BB2644" w:rsidDel="00A9061A">
                <w:rPr>
                  <w:color w:val="000000"/>
                  <w:sz w:val="22"/>
                  <w:szCs w:val="22"/>
                </w:rPr>
                <w:delText>7</w:delText>
              </w:r>
            </w:del>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E38C5" w:rsidRPr="00A54276" w:rsidRDefault="00CE38C5" w:rsidP="00CE38C5">
            <w:r w:rsidRPr="00B64015">
              <w:rPr>
                <w:sz w:val="20"/>
                <w:szCs w:val="20"/>
              </w:rPr>
              <w:t xml:space="preserve">Na základe overených skutočností potvrdzujem, že </w:t>
            </w:r>
            <w:r>
              <w:rPr>
                <w:sz w:val="20"/>
                <w:szCs w:val="20"/>
              </w:rPr>
              <w:t xml:space="preserve"> </w:t>
            </w:r>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0"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ins w:id="241" w:author="Kramár Róbert" w:date="2017-01-12T08:41:00Z">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ins>
          </w:p>
        </w:tc>
      </w:tr>
      <w:bookmarkEnd w:id="24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242" w:author="Kramár Róbert" w:date="2017-01-11T15:14:00Z">
              <w:r w:rsidRPr="00BB2644" w:rsidDel="00372627">
                <w:rPr>
                  <w:color w:val="000000"/>
                  <w:sz w:val="22"/>
                  <w:szCs w:val="22"/>
                </w:rPr>
                <w:delText>ITMS</w:delText>
              </w:r>
            </w:del>
            <w:ins w:id="243"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ins w:id="244" w:author="Kramár Róbert" w:date="2017-01-19T11:21:00Z"/>
        </w:trPr>
        <w:tc>
          <w:tcPr>
            <w:tcW w:w="3559" w:type="dxa"/>
            <w:gridSpan w:val="2"/>
            <w:shd w:val="clear" w:color="auto" w:fill="auto"/>
            <w:vAlign w:val="center"/>
          </w:tcPr>
          <w:p w:rsidR="00310979" w:rsidRPr="00BB2644" w:rsidRDefault="00310979" w:rsidP="00BB2644">
            <w:pPr>
              <w:rPr>
                <w:ins w:id="245" w:author="Kramár Róbert" w:date="2017-01-19T11:21:00Z"/>
                <w:color w:val="000000"/>
                <w:sz w:val="22"/>
                <w:szCs w:val="22"/>
              </w:rPr>
            </w:pPr>
            <w:ins w:id="246" w:author="Kramár Róbert" w:date="2017-01-19T11:2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310979" w:rsidRPr="00BB2644" w:rsidRDefault="00310979" w:rsidP="00BB2644">
            <w:pPr>
              <w:rPr>
                <w:ins w:id="247" w:author="Kramár Róbert" w:date="2017-01-19T11:21: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265BB7" w:rsidTr="00BB5C53">
        <w:trPr>
          <w:trHeight w:val="300"/>
          <w:del w:id="248" w:author="Kramár Róbert" w:date="2017-01-10T09:27:00Z"/>
        </w:trPr>
        <w:tc>
          <w:tcPr>
            <w:tcW w:w="3559" w:type="dxa"/>
            <w:gridSpan w:val="2"/>
            <w:shd w:val="clear" w:color="auto" w:fill="auto"/>
            <w:vAlign w:val="center"/>
            <w:hideMark/>
          </w:tcPr>
          <w:p w:rsidR="00BB2644" w:rsidRPr="00BB2644" w:rsidDel="00265BB7" w:rsidRDefault="00BB2644" w:rsidP="00BB2644">
            <w:pPr>
              <w:rPr>
                <w:del w:id="249" w:author="Kramár Róbert" w:date="2017-01-10T09:27:00Z"/>
                <w:color w:val="000000"/>
                <w:sz w:val="22"/>
                <w:szCs w:val="22"/>
              </w:rPr>
            </w:pPr>
            <w:del w:id="250" w:author="Kramár Róbert" w:date="2017-01-10T09:27:00Z">
              <w:r w:rsidRPr="00BB2644" w:rsidDel="00265BB7">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265BB7" w:rsidRDefault="00BB2644" w:rsidP="00BB2644">
            <w:pPr>
              <w:rPr>
                <w:del w:id="251" w:author="Kramár Róbert" w:date="2017-01-10T09:27:00Z"/>
                <w:color w:val="000000"/>
                <w:sz w:val="22"/>
                <w:szCs w:val="22"/>
              </w:rPr>
            </w:pPr>
            <w:del w:id="252" w:author="Kramár Róbert" w:date="2017-01-10T09:27:00Z">
              <w:r w:rsidRPr="00BB2644" w:rsidDel="00265BB7">
                <w:rPr>
                  <w:color w:val="000000"/>
                  <w:sz w:val="22"/>
                  <w:szCs w:val="22"/>
                </w:rPr>
                <w:delText> </w:delText>
              </w:r>
            </w:del>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ins w:id="253" w:author="Sandra Belková" w:date="2017-02-02T09:14:00Z">
              <w:r>
                <w:rPr>
                  <w:color w:val="000000"/>
                  <w:sz w:val="22"/>
                  <w:szCs w:val="22"/>
                </w:rPr>
                <w:t>12</w:t>
              </w:r>
            </w:ins>
          </w:p>
        </w:tc>
        <w:tc>
          <w:tcPr>
            <w:tcW w:w="4820" w:type="dxa"/>
            <w:gridSpan w:val="2"/>
            <w:vMerge w:val="restart"/>
            <w:shd w:val="clear" w:color="auto" w:fill="auto"/>
            <w:vAlign w:val="center"/>
          </w:tcPr>
          <w:p w:rsidR="000C3F5F" w:rsidRPr="0048257F" w:rsidRDefault="000C3F5F" w:rsidP="000C3F5F">
            <w:pPr>
              <w:rPr>
                <w:ins w:id="254" w:author="Sandra Belková" w:date="2017-03-21T10:55:00Z"/>
                <w:sz w:val="22"/>
                <w:szCs w:val="22"/>
              </w:rPr>
            </w:pPr>
            <w:ins w:id="255" w:author="Sandra Belková" w:date="2017-03-21T10:55:00Z">
              <w:r>
                <w:rPr>
                  <w:sz w:val="22"/>
                  <w:szCs w:val="22"/>
                </w:rPr>
                <w:t xml:space="preserve">a) </w:t>
              </w:r>
              <w:r w:rsidRPr="0048257F">
                <w:rPr>
                  <w:sz w:val="22"/>
                  <w:szCs w:val="22"/>
                </w:rPr>
                <w:t>Je úspešný uchádzač zapísaný v registri partnerov verejného sektora?</w:t>
              </w:r>
            </w:ins>
          </w:p>
          <w:p w:rsidR="000C3F5F" w:rsidRPr="0048257F" w:rsidRDefault="000C3F5F" w:rsidP="000C3F5F">
            <w:pPr>
              <w:rPr>
                <w:ins w:id="256" w:author="Sandra Belková" w:date="2017-03-21T10:55:00Z"/>
                <w:sz w:val="22"/>
                <w:szCs w:val="22"/>
              </w:rPr>
            </w:pPr>
            <w:ins w:id="257" w:author="Sandra Belková" w:date="2017-03-21T10:55:00Z">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ins>
          </w:p>
          <w:p w:rsidR="000C3F5F" w:rsidRPr="00BB2644" w:rsidRDefault="000C3F5F" w:rsidP="000C3F5F">
            <w:pPr>
              <w:rPr>
                <w:sz w:val="22"/>
                <w:szCs w:val="22"/>
              </w:rPr>
            </w:pPr>
            <w:ins w:id="258" w:author="Sandra Belková" w:date="2017-03-21T10:55:00Z">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del w:id="259" w:author="Sandra Belková" w:date="2017-02-02T09:14:00Z">
              <w:r w:rsidRPr="00BB2644" w:rsidDel="00417FFC">
                <w:rPr>
                  <w:color w:val="000000"/>
                  <w:sz w:val="22"/>
                  <w:szCs w:val="22"/>
                </w:rPr>
                <w:delText>12</w:delText>
              </w:r>
            </w:del>
            <w:ins w:id="260" w:author="Sandra Belková" w:date="2017-02-02T09:14:00Z">
              <w:r>
                <w:rPr>
                  <w:color w:val="000000"/>
                  <w:sz w:val="22"/>
                  <w:szCs w:val="22"/>
                </w:rPr>
                <w:t>13</w:t>
              </w:r>
            </w:ins>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del w:id="261" w:author="Sandra Belková" w:date="2017-02-02T09:14:00Z">
              <w:r w:rsidRPr="00BB2644" w:rsidDel="00417FFC">
                <w:rPr>
                  <w:color w:val="000000"/>
                  <w:sz w:val="22"/>
                  <w:szCs w:val="22"/>
                </w:rPr>
                <w:delText>13</w:delText>
              </w:r>
            </w:del>
            <w:ins w:id="262" w:author="Sandra Belková" w:date="2017-02-02T09:14:00Z">
              <w:r>
                <w:rPr>
                  <w:color w:val="000000"/>
                  <w:sz w:val="22"/>
                  <w:szCs w:val="22"/>
                </w:rPr>
                <w:t>14</w:t>
              </w:r>
            </w:ins>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0C3F5F" w:rsidRPr="00A54276" w:rsidRDefault="000C3F5F" w:rsidP="000C3F5F">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5ED3A1BD58F346AAAD8DB9B572E7F8E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263">
          <w:tblGrid>
            <w:gridCol w:w="582"/>
            <w:gridCol w:w="2977"/>
            <w:gridCol w:w="1843"/>
            <w:gridCol w:w="567"/>
            <w:gridCol w:w="567"/>
            <w:gridCol w:w="776"/>
            <w:gridCol w:w="1775"/>
          </w:tblGrid>
        </w:tblGridChange>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4"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264"/>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265" w:author="Kramár Róbert" w:date="2017-01-11T15:14:00Z">
              <w:r w:rsidRPr="00BB2644" w:rsidDel="00372627">
                <w:rPr>
                  <w:color w:val="000000"/>
                  <w:sz w:val="22"/>
                  <w:szCs w:val="22"/>
                </w:rPr>
                <w:delText>ITMS</w:delText>
              </w:r>
            </w:del>
            <w:ins w:id="266"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ins w:id="267" w:author="Kramár Róbert" w:date="2017-01-19T11:21:00Z"/>
        </w:trPr>
        <w:tc>
          <w:tcPr>
            <w:tcW w:w="3559" w:type="dxa"/>
            <w:gridSpan w:val="2"/>
            <w:shd w:val="clear" w:color="auto" w:fill="auto"/>
            <w:vAlign w:val="center"/>
          </w:tcPr>
          <w:p w:rsidR="00310979" w:rsidRPr="00BB2644" w:rsidRDefault="00310979" w:rsidP="00BB2644">
            <w:pPr>
              <w:rPr>
                <w:ins w:id="268" w:author="Kramár Róbert" w:date="2017-01-19T11:21:00Z"/>
                <w:color w:val="000000"/>
                <w:sz w:val="22"/>
                <w:szCs w:val="22"/>
              </w:rPr>
            </w:pPr>
            <w:ins w:id="269" w:author="Kramár Róbert" w:date="2017-01-19T11:2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310979" w:rsidRPr="00BB2644" w:rsidRDefault="00310979" w:rsidP="00BB2644">
            <w:pPr>
              <w:rPr>
                <w:ins w:id="270" w:author="Kramár Róbert" w:date="2017-01-19T11:21: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BB5C53">
        <w:trPr>
          <w:trHeight w:val="300"/>
          <w:del w:id="271" w:author="Kramár Róbert" w:date="2017-01-10T10:51:00Z"/>
        </w:trPr>
        <w:tc>
          <w:tcPr>
            <w:tcW w:w="3559" w:type="dxa"/>
            <w:gridSpan w:val="2"/>
            <w:shd w:val="clear" w:color="auto" w:fill="auto"/>
            <w:vAlign w:val="center"/>
            <w:hideMark/>
          </w:tcPr>
          <w:p w:rsidR="00BB2644" w:rsidRPr="00BB2644" w:rsidDel="005970ED" w:rsidRDefault="00BB2644" w:rsidP="00BB2644">
            <w:pPr>
              <w:rPr>
                <w:del w:id="272" w:author="Kramár Róbert" w:date="2017-01-10T10:51:00Z"/>
                <w:color w:val="000000"/>
                <w:sz w:val="22"/>
                <w:szCs w:val="22"/>
              </w:rPr>
            </w:pPr>
            <w:del w:id="273" w:author="Kramár Róbert" w:date="2017-01-10T10:51:00Z">
              <w:r w:rsidRPr="00BB2644" w:rsidDel="005970ED">
                <w:rPr>
                  <w:color w:val="000000"/>
                  <w:sz w:val="22"/>
                  <w:szCs w:val="22"/>
                </w:rPr>
                <w:delText>Číslo oznámenia vo vestníku VO</w:delText>
              </w:r>
            </w:del>
          </w:p>
        </w:tc>
        <w:tc>
          <w:tcPr>
            <w:tcW w:w="5528" w:type="dxa"/>
            <w:gridSpan w:val="5"/>
            <w:shd w:val="clear" w:color="auto" w:fill="auto"/>
            <w:vAlign w:val="center"/>
            <w:hideMark/>
          </w:tcPr>
          <w:p w:rsidR="00BB2644" w:rsidRPr="00BB2644" w:rsidDel="005970ED" w:rsidRDefault="00BB2644" w:rsidP="00BB2644">
            <w:pPr>
              <w:rPr>
                <w:del w:id="274" w:author="Kramár Róbert" w:date="2017-01-10T10:51:00Z"/>
                <w:color w:val="000000"/>
                <w:sz w:val="22"/>
                <w:szCs w:val="22"/>
              </w:rPr>
            </w:pPr>
            <w:del w:id="275" w:author="Kramár Róbert" w:date="2017-01-10T10:51:00Z">
              <w:r w:rsidRPr="00BB2644" w:rsidDel="005970ED">
                <w:rPr>
                  <w:color w:val="000000"/>
                  <w:sz w:val="22"/>
                  <w:szCs w:val="22"/>
                </w:rPr>
                <w:delText> </w:delText>
              </w:r>
            </w:del>
          </w:p>
        </w:tc>
      </w:tr>
      <w:tr w:rsidR="00BB2644" w:rsidRPr="00BB2644" w:rsidDel="005970ED" w:rsidTr="00BB5C53">
        <w:trPr>
          <w:trHeight w:val="300"/>
          <w:del w:id="276" w:author="Kramár Róbert" w:date="2017-01-10T10:51:00Z"/>
        </w:trPr>
        <w:tc>
          <w:tcPr>
            <w:tcW w:w="3559" w:type="dxa"/>
            <w:gridSpan w:val="2"/>
            <w:shd w:val="clear" w:color="auto" w:fill="auto"/>
            <w:vAlign w:val="center"/>
            <w:hideMark/>
          </w:tcPr>
          <w:p w:rsidR="00BB2644" w:rsidRPr="00BB2644" w:rsidDel="005970ED" w:rsidRDefault="00BB2644" w:rsidP="00BB2644">
            <w:pPr>
              <w:rPr>
                <w:del w:id="277" w:author="Kramár Róbert" w:date="2017-01-10T10:51:00Z"/>
                <w:color w:val="000000"/>
                <w:sz w:val="22"/>
                <w:szCs w:val="22"/>
              </w:rPr>
            </w:pPr>
            <w:del w:id="278" w:author="Kramár Róbert" w:date="2017-01-10T10:51:00Z">
              <w:r w:rsidRPr="00BB2644" w:rsidDel="005970ED">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5970ED" w:rsidRDefault="00BB2644" w:rsidP="00BB2644">
            <w:pPr>
              <w:rPr>
                <w:del w:id="279" w:author="Kramár Róbert" w:date="2017-01-10T10:51:00Z"/>
                <w:color w:val="000000"/>
                <w:sz w:val="22"/>
                <w:szCs w:val="22"/>
              </w:rPr>
            </w:pPr>
            <w:del w:id="280" w:author="Kramár Róbert" w:date="2017-01-10T10:51:00Z">
              <w:r w:rsidRPr="00BB2644" w:rsidDel="005970ED">
                <w:rPr>
                  <w:color w:val="000000"/>
                  <w:sz w:val="22"/>
                  <w:szCs w:val="22"/>
                </w:rPr>
                <w:delText> </w:delText>
              </w:r>
            </w:del>
          </w:p>
        </w:tc>
      </w:tr>
      <w:tr w:rsidR="00BB2644" w:rsidRPr="00BB2644" w:rsidDel="003E2B7A" w:rsidTr="00BB5C53">
        <w:trPr>
          <w:trHeight w:val="300"/>
          <w:del w:id="281" w:author="Kramár Róbert" w:date="2017-01-10T10:47:00Z"/>
        </w:trPr>
        <w:tc>
          <w:tcPr>
            <w:tcW w:w="3559" w:type="dxa"/>
            <w:gridSpan w:val="2"/>
            <w:shd w:val="clear" w:color="auto" w:fill="auto"/>
            <w:vAlign w:val="center"/>
            <w:hideMark/>
          </w:tcPr>
          <w:p w:rsidR="00BB2644" w:rsidRPr="00BB2644" w:rsidDel="003E2B7A" w:rsidRDefault="00BB2644" w:rsidP="00BB2644">
            <w:pPr>
              <w:rPr>
                <w:del w:id="282" w:author="Kramár Róbert" w:date="2017-01-10T10:47:00Z"/>
                <w:color w:val="000000"/>
                <w:sz w:val="22"/>
                <w:szCs w:val="22"/>
              </w:rPr>
            </w:pPr>
            <w:del w:id="283" w:author="Kramár Róbert" w:date="2017-01-10T10:47:00Z">
              <w:r w:rsidRPr="00BB2644" w:rsidDel="003E2B7A">
                <w:rPr>
                  <w:color w:val="000000"/>
                  <w:sz w:val="22"/>
                  <w:szCs w:val="22"/>
                </w:rPr>
                <w:delText>Názov dodávateľa</w:delText>
              </w:r>
            </w:del>
          </w:p>
        </w:tc>
        <w:tc>
          <w:tcPr>
            <w:tcW w:w="5528" w:type="dxa"/>
            <w:gridSpan w:val="5"/>
            <w:shd w:val="clear" w:color="auto" w:fill="auto"/>
            <w:vAlign w:val="center"/>
            <w:hideMark/>
          </w:tcPr>
          <w:p w:rsidR="00BB2644" w:rsidRPr="00BB2644" w:rsidDel="003E2B7A" w:rsidRDefault="00BB2644" w:rsidP="00BB2644">
            <w:pPr>
              <w:rPr>
                <w:del w:id="284" w:author="Kramár Róbert" w:date="2017-01-10T10:47:00Z"/>
                <w:color w:val="000000"/>
                <w:sz w:val="22"/>
                <w:szCs w:val="22"/>
              </w:rPr>
            </w:pPr>
            <w:del w:id="285" w:author="Kramár Róbert" w:date="2017-01-10T10:47:00Z">
              <w:r w:rsidRPr="00BB2644" w:rsidDel="003E2B7A">
                <w:rPr>
                  <w:color w:val="000000"/>
                  <w:sz w:val="22"/>
                  <w:szCs w:val="22"/>
                </w:rPr>
                <w:delText> </w:delText>
              </w:r>
            </w:del>
          </w:p>
        </w:tc>
      </w:tr>
      <w:tr w:rsidR="00BB2644" w:rsidRPr="00BB2644" w:rsidDel="003E2B7A" w:rsidTr="00BB5C53">
        <w:trPr>
          <w:trHeight w:val="300"/>
          <w:del w:id="286" w:author="Kramár Róbert" w:date="2017-01-10T10:47:00Z"/>
        </w:trPr>
        <w:tc>
          <w:tcPr>
            <w:tcW w:w="3559" w:type="dxa"/>
            <w:gridSpan w:val="2"/>
            <w:shd w:val="clear" w:color="auto" w:fill="auto"/>
            <w:vAlign w:val="center"/>
            <w:hideMark/>
          </w:tcPr>
          <w:p w:rsidR="00BB2644" w:rsidRPr="00BB2644" w:rsidDel="003E2B7A" w:rsidRDefault="00BB2644" w:rsidP="00BB2644">
            <w:pPr>
              <w:rPr>
                <w:del w:id="287" w:author="Kramár Róbert" w:date="2017-01-10T10:47:00Z"/>
                <w:color w:val="000000"/>
                <w:sz w:val="22"/>
                <w:szCs w:val="22"/>
              </w:rPr>
            </w:pPr>
            <w:del w:id="288" w:author="Kramár Róbert" w:date="2017-01-10T10:47:00Z">
              <w:r w:rsidRPr="00BB2644" w:rsidDel="003E2B7A">
                <w:rPr>
                  <w:color w:val="000000"/>
                  <w:sz w:val="22"/>
                  <w:szCs w:val="22"/>
                </w:rPr>
                <w:delText>IČO dodávateľa</w:delText>
              </w:r>
            </w:del>
          </w:p>
        </w:tc>
        <w:tc>
          <w:tcPr>
            <w:tcW w:w="5528" w:type="dxa"/>
            <w:gridSpan w:val="5"/>
            <w:shd w:val="clear" w:color="auto" w:fill="auto"/>
            <w:vAlign w:val="center"/>
            <w:hideMark/>
          </w:tcPr>
          <w:p w:rsidR="00BB2644" w:rsidRPr="00BB2644" w:rsidDel="003E2B7A" w:rsidRDefault="00BB2644" w:rsidP="00BB2644">
            <w:pPr>
              <w:rPr>
                <w:del w:id="289" w:author="Kramár Róbert" w:date="2017-01-10T10:47:00Z"/>
                <w:color w:val="000000"/>
                <w:sz w:val="22"/>
                <w:szCs w:val="22"/>
              </w:rPr>
            </w:pPr>
            <w:del w:id="290" w:author="Kramár Róbert" w:date="2017-01-10T10:47:00Z">
              <w:r w:rsidRPr="00BB2644" w:rsidDel="003E2B7A">
                <w:rPr>
                  <w:color w:val="000000"/>
                  <w:sz w:val="22"/>
                  <w:szCs w:val="22"/>
                </w:rPr>
                <w:delText> </w:delText>
              </w:r>
            </w:del>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3E2B7A" w:rsidTr="00BB5C53">
        <w:trPr>
          <w:trHeight w:val="300"/>
          <w:del w:id="291" w:author="Kramár Róbert" w:date="2017-01-10T10:47:00Z"/>
        </w:trPr>
        <w:tc>
          <w:tcPr>
            <w:tcW w:w="3559" w:type="dxa"/>
            <w:gridSpan w:val="2"/>
            <w:shd w:val="clear" w:color="auto" w:fill="auto"/>
            <w:vAlign w:val="center"/>
            <w:hideMark/>
          </w:tcPr>
          <w:p w:rsidR="00BB2644" w:rsidRPr="00BB2644" w:rsidDel="003E2B7A" w:rsidRDefault="00BB2644" w:rsidP="00BB2644">
            <w:pPr>
              <w:rPr>
                <w:del w:id="292" w:author="Kramár Róbert" w:date="2017-01-10T10:47:00Z"/>
                <w:color w:val="000000"/>
                <w:sz w:val="22"/>
                <w:szCs w:val="22"/>
              </w:rPr>
            </w:pPr>
            <w:del w:id="293" w:author="Kramár Róbert" w:date="2017-01-10T10:47:00Z">
              <w:r w:rsidRPr="00BB2644" w:rsidDel="003E2B7A">
                <w:rPr>
                  <w:color w:val="000000"/>
                  <w:sz w:val="22"/>
                  <w:szCs w:val="22"/>
                </w:rPr>
                <w:delText>Hodnota zákazky bez DPH</w:delText>
              </w:r>
            </w:del>
          </w:p>
        </w:tc>
        <w:tc>
          <w:tcPr>
            <w:tcW w:w="5528" w:type="dxa"/>
            <w:gridSpan w:val="5"/>
            <w:shd w:val="clear" w:color="auto" w:fill="auto"/>
            <w:vAlign w:val="center"/>
            <w:hideMark/>
          </w:tcPr>
          <w:p w:rsidR="00BB2644" w:rsidRPr="00BB2644" w:rsidDel="003E2B7A" w:rsidRDefault="00BB2644" w:rsidP="00BB2644">
            <w:pPr>
              <w:rPr>
                <w:del w:id="294" w:author="Kramár Róbert" w:date="2017-01-10T10:47:00Z"/>
                <w:color w:val="000000"/>
                <w:sz w:val="22"/>
                <w:szCs w:val="22"/>
              </w:rPr>
            </w:pPr>
            <w:del w:id="295" w:author="Kramár Róbert" w:date="2017-01-10T10:47:00Z">
              <w:r w:rsidRPr="00BB2644" w:rsidDel="003E2B7A">
                <w:rPr>
                  <w:color w:val="000000"/>
                  <w:sz w:val="22"/>
                  <w:szCs w:val="22"/>
                </w:rPr>
                <w:delText> </w:delText>
              </w:r>
            </w:del>
          </w:p>
        </w:tc>
      </w:tr>
      <w:tr w:rsidR="00BB2644" w:rsidRPr="00BB2644" w:rsidDel="003E2B7A" w:rsidTr="00BB5C53">
        <w:trPr>
          <w:trHeight w:val="300"/>
          <w:del w:id="296" w:author="Kramár Róbert" w:date="2017-01-10T10:47:00Z"/>
        </w:trPr>
        <w:tc>
          <w:tcPr>
            <w:tcW w:w="3559" w:type="dxa"/>
            <w:gridSpan w:val="2"/>
            <w:shd w:val="clear" w:color="auto" w:fill="auto"/>
            <w:vAlign w:val="center"/>
            <w:hideMark/>
          </w:tcPr>
          <w:p w:rsidR="00BB2644" w:rsidRPr="00BB2644" w:rsidDel="003E2B7A" w:rsidRDefault="00BB2644" w:rsidP="00BB2644">
            <w:pPr>
              <w:rPr>
                <w:del w:id="297" w:author="Kramár Róbert" w:date="2017-01-10T10:47:00Z"/>
                <w:color w:val="000000"/>
                <w:sz w:val="22"/>
                <w:szCs w:val="22"/>
              </w:rPr>
            </w:pPr>
            <w:del w:id="298" w:author="Kramár Róbert" w:date="2017-01-10T10:47:00Z">
              <w:r w:rsidRPr="00BB2644" w:rsidDel="003E2B7A">
                <w:rPr>
                  <w:color w:val="000000"/>
                  <w:sz w:val="22"/>
                  <w:szCs w:val="22"/>
                </w:rPr>
                <w:delText>Hodnota zákazky s DPH</w:delText>
              </w:r>
            </w:del>
          </w:p>
        </w:tc>
        <w:tc>
          <w:tcPr>
            <w:tcW w:w="5528" w:type="dxa"/>
            <w:gridSpan w:val="5"/>
            <w:shd w:val="clear" w:color="auto" w:fill="auto"/>
            <w:vAlign w:val="center"/>
            <w:hideMark/>
          </w:tcPr>
          <w:p w:rsidR="00BB2644" w:rsidRPr="00BB2644" w:rsidDel="003E2B7A" w:rsidRDefault="00BB2644" w:rsidP="00BB2644">
            <w:pPr>
              <w:rPr>
                <w:del w:id="299" w:author="Kramár Róbert" w:date="2017-01-10T10:47:00Z"/>
                <w:color w:val="000000"/>
                <w:sz w:val="22"/>
                <w:szCs w:val="22"/>
              </w:rPr>
            </w:pPr>
            <w:del w:id="300" w:author="Kramár Róbert" w:date="2017-01-10T10:47:00Z">
              <w:r w:rsidRPr="00BB2644" w:rsidDel="003E2B7A">
                <w:rPr>
                  <w:color w:val="000000"/>
                  <w:sz w:val="22"/>
                  <w:szCs w:val="22"/>
                </w:rPr>
                <w:delText> </w:delText>
              </w:r>
            </w:del>
          </w:p>
        </w:tc>
      </w:tr>
      <w:tr w:rsidR="00BB2644" w:rsidRPr="00BB2644" w:rsidDel="00182823" w:rsidTr="00BB5C53">
        <w:trPr>
          <w:trHeight w:val="300"/>
          <w:del w:id="301" w:author="Kramár Róbert" w:date="2017-01-11T18:17:00Z"/>
        </w:trPr>
        <w:tc>
          <w:tcPr>
            <w:tcW w:w="3559" w:type="dxa"/>
            <w:gridSpan w:val="2"/>
            <w:shd w:val="clear" w:color="auto" w:fill="auto"/>
            <w:vAlign w:val="center"/>
            <w:hideMark/>
          </w:tcPr>
          <w:p w:rsidR="00BB2644" w:rsidRPr="00BB2644" w:rsidDel="00182823" w:rsidRDefault="00BB2644" w:rsidP="00BB2644">
            <w:pPr>
              <w:rPr>
                <w:del w:id="302" w:author="Kramár Róbert" w:date="2017-01-11T18:17:00Z"/>
                <w:color w:val="000000"/>
                <w:sz w:val="22"/>
                <w:szCs w:val="22"/>
              </w:rPr>
            </w:pPr>
            <w:del w:id="303" w:author="Kramár Róbert" w:date="2017-01-11T18:17:00Z">
              <w:r w:rsidRPr="00BB2644" w:rsidDel="00182823">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82823" w:rsidRDefault="00BB2644" w:rsidP="00BB2644">
            <w:pPr>
              <w:rPr>
                <w:del w:id="304" w:author="Kramár Róbert" w:date="2017-01-11T18:17:00Z"/>
                <w:color w:val="000000"/>
                <w:sz w:val="22"/>
                <w:szCs w:val="22"/>
              </w:rPr>
            </w:pPr>
            <w:del w:id="305" w:author="Kramár Róbert" w:date="2017-01-11T18:17:00Z">
              <w:r w:rsidRPr="00BB2644" w:rsidDel="00182823">
                <w:rPr>
                  <w:color w:val="000000"/>
                  <w:sz w:val="22"/>
                  <w:szCs w:val="22"/>
                </w:rPr>
                <w:delText> </w:delText>
              </w:r>
            </w:del>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06" w:author="Tibor Barna" w:date="2017-03-28T12:46: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478"/>
          <w:ins w:id="307" w:author="Kramár Róbert" w:date="2017-01-11T11:20:00Z"/>
          <w:trPrChange w:id="308" w:author="Tibor Barna" w:date="2017-03-28T12:46:00Z">
            <w:trPr>
              <w:trHeight w:val="900"/>
            </w:trPr>
          </w:trPrChange>
        </w:trPr>
        <w:tc>
          <w:tcPr>
            <w:tcW w:w="582" w:type="dxa"/>
            <w:shd w:val="clear" w:color="auto" w:fill="auto"/>
            <w:noWrap/>
            <w:vAlign w:val="center"/>
            <w:tcPrChange w:id="309" w:author="Tibor Barna" w:date="2017-03-28T12:46:00Z">
              <w:tcPr>
                <w:tcW w:w="582" w:type="dxa"/>
                <w:shd w:val="clear" w:color="auto" w:fill="auto"/>
                <w:noWrap/>
                <w:vAlign w:val="center"/>
              </w:tcPr>
            </w:tcPrChange>
          </w:tcPr>
          <w:p w:rsidR="00786420" w:rsidRPr="00BB2644" w:rsidRDefault="00417FFC" w:rsidP="00BB2644">
            <w:pPr>
              <w:jc w:val="center"/>
              <w:rPr>
                <w:ins w:id="310" w:author="Kramár Róbert" w:date="2017-01-11T11:20:00Z"/>
                <w:color w:val="000000"/>
                <w:sz w:val="22"/>
                <w:szCs w:val="22"/>
              </w:rPr>
            </w:pPr>
            <w:ins w:id="311" w:author="Sandra Belková" w:date="2017-02-02T09:14:00Z">
              <w:r>
                <w:rPr>
                  <w:color w:val="000000"/>
                  <w:sz w:val="22"/>
                  <w:szCs w:val="22"/>
                </w:rPr>
                <w:t>3</w:t>
              </w:r>
            </w:ins>
          </w:p>
        </w:tc>
        <w:tc>
          <w:tcPr>
            <w:tcW w:w="4820" w:type="dxa"/>
            <w:gridSpan w:val="2"/>
            <w:shd w:val="clear" w:color="auto" w:fill="auto"/>
            <w:vAlign w:val="center"/>
            <w:tcPrChange w:id="312" w:author="Tibor Barna" w:date="2017-03-28T12:46:00Z">
              <w:tcPr>
                <w:tcW w:w="4820" w:type="dxa"/>
                <w:gridSpan w:val="2"/>
                <w:shd w:val="clear" w:color="auto" w:fill="auto"/>
                <w:vAlign w:val="center"/>
              </w:tcPr>
            </w:tcPrChange>
          </w:tcPr>
          <w:p w:rsidR="00786420" w:rsidRPr="00BB2644" w:rsidRDefault="00786420" w:rsidP="00BB2644">
            <w:pPr>
              <w:rPr>
                <w:ins w:id="313" w:author="Kramár Róbert" w:date="2017-01-11T11:20:00Z"/>
                <w:color w:val="000000"/>
                <w:sz w:val="22"/>
                <w:szCs w:val="22"/>
              </w:rPr>
            </w:pPr>
            <w:ins w:id="314" w:author="Kramár Róbert" w:date="2017-01-11T11:20:00Z">
              <w:r>
                <w:rPr>
                  <w:color w:val="000000"/>
                  <w:sz w:val="22"/>
                  <w:szCs w:val="22"/>
                </w:rPr>
                <w:t>Je oznámenie  o vyhlásení verejného obstarávania v súlade s návrhom súťažných podkladov?</w:t>
              </w:r>
            </w:ins>
          </w:p>
        </w:tc>
        <w:tc>
          <w:tcPr>
            <w:tcW w:w="567" w:type="dxa"/>
            <w:shd w:val="clear" w:color="auto" w:fill="auto"/>
            <w:vAlign w:val="center"/>
            <w:tcPrChange w:id="315" w:author="Tibor Barna" w:date="2017-03-28T12:46:00Z">
              <w:tcPr>
                <w:tcW w:w="567" w:type="dxa"/>
                <w:shd w:val="clear" w:color="auto" w:fill="auto"/>
                <w:vAlign w:val="center"/>
              </w:tcPr>
            </w:tcPrChange>
          </w:tcPr>
          <w:p w:rsidR="00786420" w:rsidRPr="00BB2644" w:rsidRDefault="00786420" w:rsidP="00BB2644">
            <w:pPr>
              <w:jc w:val="center"/>
              <w:rPr>
                <w:ins w:id="316" w:author="Kramár Róbert" w:date="2017-01-11T11:20:00Z"/>
                <w:color w:val="000000"/>
                <w:sz w:val="22"/>
                <w:szCs w:val="22"/>
              </w:rPr>
            </w:pPr>
          </w:p>
        </w:tc>
        <w:tc>
          <w:tcPr>
            <w:tcW w:w="567" w:type="dxa"/>
            <w:shd w:val="clear" w:color="auto" w:fill="auto"/>
            <w:vAlign w:val="center"/>
            <w:tcPrChange w:id="317" w:author="Tibor Barna" w:date="2017-03-28T12:46:00Z">
              <w:tcPr>
                <w:tcW w:w="567" w:type="dxa"/>
                <w:shd w:val="clear" w:color="auto" w:fill="auto"/>
                <w:vAlign w:val="center"/>
              </w:tcPr>
            </w:tcPrChange>
          </w:tcPr>
          <w:p w:rsidR="00786420" w:rsidRPr="00BB2644" w:rsidRDefault="00786420" w:rsidP="00BB2644">
            <w:pPr>
              <w:jc w:val="center"/>
              <w:rPr>
                <w:ins w:id="318" w:author="Kramár Róbert" w:date="2017-01-11T11:20:00Z"/>
                <w:color w:val="000000"/>
                <w:sz w:val="22"/>
                <w:szCs w:val="22"/>
              </w:rPr>
            </w:pPr>
          </w:p>
        </w:tc>
        <w:tc>
          <w:tcPr>
            <w:tcW w:w="776" w:type="dxa"/>
            <w:shd w:val="clear" w:color="auto" w:fill="auto"/>
            <w:vAlign w:val="center"/>
            <w:tcPrChange w:id="319" w:author="Tibor Barna" w:date="2017-03-28T12:46:00Z">
              <w:tcPr>
                <w:tcW w:w="776" w:type="dxa"/>
                <w:shd w:val="clear" w:color="auto" w:fill="auto"/>
                <w:vAlign w:val="center"/>
              </w:tcPr>
            </w:tcPrChange>
          </w:tcPr>
          <w:p w:rsidR="00786420" w:rsidRPr="00BB2644" w:rsidRDefault="00786420" w:rsidP="00BB2644">
            <w:pPr>
              <w:jc w:val="center"/>
              <w:rPr>
                <w:ins w:id="320" w:author="Kramár Róbert" w:date="2017-01-11T11:20:00Z"/>
                <w:color w:val="000000"/>
                <w:sz w:val="22"/>
                <w:szCs w:val="22"/>
              </w:rPr>
            </w:pPr>
          </w:p>
        </w:tc>
        <w:tc>
          <w:tcPr>
            <w:tcW w:w="1775" w:type="dxa"/>
            <w:shd w:val="clear" w:color="auto" w:fill="auto"/>
            <w:vAlign w:val="center"/>
            <w:tcPrChange w:id="321" w:author="Tibor Barna" w:date="2017-03-28T12:46:00Z">
              <w:tcPr>
                <w:tcW w:w="1775" w:type="dxa"/>
                <w:shd w:val="clear" w:color="auto" w:fill="auto"/>
                <w:vAlign w:val="center"/>
              </w:tcPr>
            </w:tcPrChange>
          </w:tcPr>
          <w:p w:rsidR="00786420" w:rsidRPr="00BB2644" w:rsidRDefault="00786420" w:rsidP="00BB2644">
            <w:pPr>
              <w:jc w:val="center"/>
              <w:rPr>
                <w:ins w:id="322" w:author="Kramár Róbert" w:date="2017-01-11T11:20:00Z"/>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323" w:author="Sandra Belková" w:date="2017-02-02T09:15:00Z">
              <w:r w:rsidRPr="00BB2644" w:rsidDel="00417FFC">
                <w:rPr>
                  <w:color w:val="000000"/>
                  <w:sz w:val="22"/>
                  <w:szCs w:val="22"/>
                </w:rPr>
                <w:delText>3</w:delText>
              </w:r>
            </w:del>
            <w:ins w:id="324" w:author="Sandra Belková" w:date="2017-02-02T09:15:00Z">
              <w:r w:rsidR="00417FFC">
                <w:rPr>
                  <w:color w:val="000000"/>
                  <w:sz w:val="22"/>
                  <w:szCs w:val="22"/>
                </w:rPr>
                <w:t>4</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325" w:author="Sandra Belková" w:date="2017-02-02T09:15:00Z">
              <w:r w:rsidRPr="00BB2644" w:rsidDel="00417FFC">
                <w:rPr>
                  <w:color w:val="000000"/>
                  <w:sz w:val="22"/>
                  <w:szCs w:val="22"/>
                </w:rPr>
                <w:delText>4</w:delText>
              </w:r>
            </w:del>
            <w:ins w:id="326" w:author="Sandra Belková" w:date="2017-02-02T09:15:00Z">
              <w:r w:rsidR="00417FFC">
                <w:rPr>
                  <w:color w:val="000000"/>
                  <w:sz w:val="22"/>
                  <w:szCs w:val="22"/>
                </w:rPr>
                <w:t>5</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327" w:author="Sandra Belková" w:date="2017-02-02T09:15:00Z">
              <w:r w:rsidRPr="00BB2644" w:rsidDel="00417FFC">
                <w:rPr>
                  <w:color w:val="000000"/>
                  <w:sz w:val="22"/>
                  <w:szCs w:val="22"/>
                </w:rPr>
                <w:delText>5</w:delText>
              </w:r>
            </w:del>
            <w:ins w:id="328" w:author="Sandra Belková" w:date="2017-02-02T09:15:00Z">
              <w:r w:rsidR="00417FFC">
                <w:rPr>
                  <w:color w:val="000000"/>
                  <w:sz w:val="22"/>
                  <w:szCs w:val="22"/>
                </w:rPr>
                <w:t>6</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329" w:author="Sandra Belková" w:date="2017-02-02T09:15:00Z">
              <w:r w:rsidRPr="00BB2644" w:rsidDel="00417FFC">
                <w:rPr>
                  <w:color w:val="000000"/>
                  <w:sz w:val="22"/>
                  <w:szCs w:val="22"/>
                </w:rPr>
                <w:delText>6</w:delText>
              </w:r>
            </w:del>
            <w:ins w:id="330" w:author="Sandra Belková" w:date="2017-02-02T09:15:00Z">
              <w:r w:rsidR="00417FFC">
                <w:rPr>
                  <w:color w:val="000000"/>
                  <w:sz w:val="22"/>
                  <w:szCs w:val="22"/>
                </w:rPr>
                <w:t>7</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331" w:author="Sandra Belková" w:date="2017-02-02T09:15:00Z">
              <w:r w:rsidRPr="00BB2644" w:rsidDel="00417FFC">
                <w:rPr>
                  <w:color w:val="000000"/>
                  <w:sz w:val="22"/>
                  <w:szCs w:val="22"/>
                </w:rPr>
                <w:delText>7</w:delText>
              </w:r>
            </w:del>
            <w:ins w:id="332" w:author="Sandra Belková" w:date="2017-02-02T09:15:00Z">
              <w:r w:rsidR="00417FFC">
                <w:rPr>
                  <w:color w:val="000000"/>
                  <w:sz w:val="22"/>
                  <w:szCs w:val="22"/>
                </w:rPr>
                <w:t>8</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333" w:author="Sandra Belková" w:date="2017-02-02T09:15:00Z">
              <w:r w:rsidRPr="00BB2644" w:rsidDel="00417FFC">
                <w:rPr>
                  <w:color w:val="000000"/>
                  <w:sz w:val="22"/>
                  <w:szCs w:val="22"/>
                </w:rPr>
                <w:delText>8</w:delText>
              </w:r>
            </w:del>
            <w:ins w:id="334" w:author="Sandra Belková" w:date="2017-02-02T09:15:00Z">
              <w:r w:rsidR="00417FFC">
                <w:rPr>
                  <w:color w:val="000000"/>
                  <w:sz w:val="22"/>
                  <w:szCs w:val="22"/>
                </w:rPr>
                <w:t>9</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del w:id="335" w:author="Sandra Belková" w:date="2017-02-02T09:15:00Z">
              <w:r w:rsidRPr="00BB2644" w:rsidDel="00417FFC">
                <w:rPr>
                  <w:color w:val="000000"/>
                  <w:sz w:val="22"/>
                  <w:szCs w:val="22"/>
                </w:rPr>
                <w:delText>9</w:delText>
              </w:r>
            </w:del>
            <w:ins w:id="336" w:author="Sandra Belková" w:date="2017-02-02T09:15:00Z">
              <w:r>
                <w:rPr>
                  <w:color w:val="000000"/>
                  <w:sz w:val="22"/>
                  <w:szCs w:val="22"/>
                </w:rPr>
                <w:t>10</w:t>
              </w:r>
            </w:ins>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del w:id="337" w:author="Sandra Belková" w:date="2017-02-02T09:15:00Z">
              <w:r w:rsidRPr="00BB2644" w:rsidDel="00417FFC">
                <w:rPr>
                  <w:color w:val="000000"/>
                  <w:sz w:val="22"/>
                  <w:szCs w:val="22"/>
                </w:rPr>
                <w:delText>10</w:delText>
              </w:r>
            </w:del>
            <w:ins w:id="338" w:author="Sandra Belková" w:date="2017-02-02T09:15:00Z">
              <w:r>
                <w:rPr>
                  <w:color w:val="000000"/>
                  <w:sz w:val="22"/>
                  <w:szCs w:val="22"/>
                </w:rPr>
                <w:t>11</w:t>
              </w:r>
            </w:ins>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del w:id="339" w:author="Sandra Belková" w:date="2017-02-02T09:16:00Z">
              <w:r w:rsidRPr="00BB2644" w:rsidDel="00417FFC">
                <w:rPr>
                  <w:color w:val="000000"/>
                  <w:sz w:val="22"/>
                  <w:szCs w:val="22"/>
                </w:rPr>
                <w:delText>11</w:delText>
              </w:r>
            </w:del>
            <w:ins w:id="340" w:author="Sandra Belková" w:date="2017-02-02T09:16:00Z">
              <w:r>
                <w:rPr>
                  <w:color w:val="000000"/>
                  <w:sz w:val="22"/>
                  <w:szCs w:val="22"/>
                </w:rPr>
                <w:t>12</w:t>
              </w:r>
            </w:ins>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del w:id="341" w:author="Sandra Belková" w:date="2017-02-02T09:16:00Z">
              <w:r w:rsidRPr="00BB2644" w:rsidDel="00417FFC">
                <w:rPr>
                  <w:color w:val="000000"/>
                  <w:sz w:val="22"/>
                  <w:szCs w:val="22"/>
                </w:rPr>
                <w:lastRenderedPageBreak/>
                <w:delText>12</w:delText>
              </w:r>
            </w:del>
            <w:ins w:id="342" w:author="Sandra Belková" w:date="2017-02-02T09:16:00Z">
              <w:r>
                <w:rPr>
                  <w:color w:val="000000"/>
                  <w:sz w:val="22"/>
                  <w:szCs w:val="22"/>
                </w:rPr>
                <w:t>13</w:t>
              </w:r>
            </w:ins>
          </w:p>
        </w:tc>
        <w:tc>
          <w:tcPr>
            <w:tcW w:w="4820" w:type="dxa"/>
            <w:gridSpan w:val="2"/>
            <w:vMerge w:val="restart"/>
            <w:shd w:val="clear" w:color="auto" w:fill="auto"/>
            <w:vAlign w:val="center"/>
            <w:hideMark/>
          </w:tcPr>
          <w:p w:rsidR="000C3F5F" w:rsidRDefault="000C3F5F" w:rsidP="00BB2644">
            <w:pPr>
              <w:rPr>
                <w:ins w:id="343" w:author="Sandra Belková" w:date="2017-03-21T10:59:00Z"/>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ins w:id="344" w:author="Kramár Róbert" w:date="2017-01-20T15:56:00Z"/>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ins w:id="345" w:author="Kramár Róbert" w:date="2017-01-20T15:56:00Z"/>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346" w:author="Sandra Belková" w:date="2017-02-02T09:16:00Z">
              <w:r w:rsidRPr="00BB2644" w:rsidDel="00417FFC">
                <w:rPr>
                  <w:color w:val="000000"/>
                  <w:sz w:val="22"/>
                  <w:szCs w:val="22"/>
                </w:rPr>
                <w:delText>13</w:delText>
              </w:r>
            </w:del>
            <w:ins w:id="347" w:author="Sandra Belková" w:date="2017-02-02T09:16:00Z">
              <w:r w:rsidR="00417FFC">
                <w:rPr>
                  <w:color w:val="000000"/>
                  <w:sz w:val="22"/>
                  <w:szCs w:val="22"/>
                </w:rPr>
                <w:t>14</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del w:id="348" w:author="Sandra Belková" w:date="2017-02-02T09:16:00Z">
              <w:r w:rsidRPr="00BB2644" w:rsidDel="00417FFC">
                <w:rPr>
                  <w:color w:val="000000"/>
                  <w:sz w:val="22"/>
                  <w:szCs w:val="22"/>
                </w:rPr>
                <w:delText>14</w:delText>
              </w:r>
            </w:del>
            <w:ins w:id="349" w:author="Sandra Belková" w:date="2017-02-02T09:16:00Z">
              <w:r>
                <w:rPr>
                  <w:color w:val="000000"/>
                  <w:sz w:val="22"/>
                  <w:szCs w:val="22"/>
                </w:rPr>
                <w:t>15</w:t>
              </w:r>
            </w:ins>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350" w:author="Sandra Belková" w:date="2017-02-02T09:16:00Z">
              <w:r w:rsidRPr="00BB2644" w:rsidDel="00417FFC">
                <w:rPr>
                  <w:color w:val="000000"/>
                  <w:sz w:val="22"/>
                  <w:szCs w:val="22"/>
                </w:rPr>
                <w:delText>15</w:delText>
              </w:r>
            </w:del>
            <w:ins w:id="351" w:author="Sandra Belková" w:date="2017-02-02T09:16:00Z">
              <w:r w:rsidR="00417FFC">
                <w:rPr>
                  <w:color w:val="000000"/>
                  <w:sz w:val="22"/>
                  <w:szCs w:val="22"/>
                </w:rPr>
                <w:t>16</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Change w:id="352">
          <w:tblGrid>
            <w:gridCol w:w="582"/>
            <w:gridCol w:w="2977"/>
            <w:gridCol w:w="1843"/>
            <w:gridCol w:w="567"/>
            <w:gridCol w:w="567"/>
            <w:gridCol w:w="709"/>
            <w:gridCol w:w="1842"/>
          </w:tblGrid>
        </w:tblGridChange>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3"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35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354" w:author="Kramár Róbert" w:date="2017-01-11T15:14:00Z">
              <w:r w:rsidRPr="00BB2644" w:rsidDel="00372627">
                <w:rPr>
                  <w:color w:val="000000"/>
                  <w:sz w:val="22"/>
                  <w:szCs w:val="22"/>
                </w:rPr>
                <w:delText>ITMS</w:delText>
              </w:r>
            </w:del>
            <w:ins w:id="355"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ins w:id="356" w:author="Kramár Róbert" w:date="2017-01-19T11:21:00Z"/>
        </w:trPr>
        <w:tc>
          <w:tcPr>
            <w:tcW w:w="3559" w:type="dxa"/>
            <w:gridSpan w:val="2"/>
            <w:shd w:val="clear" w:color="auto" w:fill="auto"/>
            <w:vAlign w:val="center"/>
          </w:tcPr>
          <w:p w:rsidR="00310979" w:rsidRPr="00BB2644" w:rsidRDefault="00310979" w:rsidP="00BB2644">
            <w:pPr>
              <w:rPr>
                <w:ins w:id="357" w:author="Kramár Róbert" w:date="2017-01-19T11:21:00Z"/>
                <w:color w:val="000000"/>
                <w:sz w:val="22"/>
                <w:szCs w:val="22"/>
              </w:rPr>
            </w:pPr>
            <w:ins w:id="358" w:author="Kramár Róbert" w:date="2017-01-19T11:2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310979" w:rsidRPr="00BB5C53" w:rsidRDefault="00310979" w:rsidP="00BB2644">
            <w:pPr>
              <w:rPr>
                <w:ins w:id="359" w:author="Kramár Róbert" w:date="2017-01-19T11:21:00Z"/>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del w:id="360" w:author="Tibor Barna" w:date="2017-03-28T12:46:00Z">
              <w:r w:rsidRPr="00BB2644" w:rsidDel="00E7460E">
                <w:rPr>
                  <w:color w:val="000000"/>
                  <w:sz w:val="22"/>
                  <w:szCs w:val="22"/>
                </w:rPr>
                <w:br/>
              </w:r>
            </w:del>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61" w:author="Tibor Barna" w:date="2017-03-28T12:46: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1101"/>
          <w:trPrChange w:id="362" w:author="Tibor Barna" w:date="2017-03-28T12:46:00Z">
            <w:trPr>
              <w:trHeight w:val="1395"/>
            </w:trPr>
          </w:trPrChange>
        </w:trPr>
        <w:tc>
          <w:tcPr>
            <w:tcW w:w="582" w:type="dxa"/>
            <w:vMerge/>
            <w:shd w:val="clear" w:color="auto" w:fill="auto"/>
            <w:noWrap/>
            <w:vAlign w:val="center"/>
            <w:tcPrChange w:id="363" w:author="Tibor Barna" w:date="2017-03-28T12:46:00Z">
              <w:tcPr>
                <w:tcW w:w="582" w:type="dxa"/>
                <w:vMerge/>
                <w:shd w:val="clear" w:color="auto" w:fill="auto"/>
                <w:noWrap/>
                <w:vAlign w:val="center"/>
              </w:tcPr>
            </w:tcPrChange>
          </w:tcPr>
          <w:p w:rsidR="00EA002C" w:rsidRPr="00BB2644" w:rsidRDefault="00EA002C" w:rsidP="00BB2644">
            <w:pPr>
              <w:jc w:val="center"/>
              <w:rPr>
                <w:color w:val="000000"/>
                <w:sz w:val="22"/>
                <w:szCs w:val="22"/>
              </w:rPr>
            </w:pPr>
          </w:p>
        </w:tc>
        <w:tc>
          <w:tcPr>
            <w:tcW w:w="4820" w:type="dxa"/>
            <w:gridSpan w:val="2"/>
            <w:vMerge/>
            <w:shd w:val="clear" w:color="auto" w:fill="auto"/>
            <w:vAlign w:val="center"/>
            <w:tcPrChange w:id="364" w:author="Tibor Barna" w:date="2017-03-28T12:46:00Z">
              <w:tcPr>
                <w:tcW w:w="4820" w:type="dxa"/>
                <w:gridSpan w:val="2"/>
                <w:vMerge/>
                <w:shd w:val="clear" w:color="auto" w:fill="auto"/>
                <w:vAlign w:val="center"/>
              </w:tcPr>
            </w:tcPrChange>
          </w:tcPr>
          <w:p w:rsidR="00EA002C" w:rsidRDefault="00EA002C" w:rsidP="00BB2644">
            <w:pPr>
              <w:rPr>
                <w:color w:val="000000"/>
                <w:sz w:val="22"/>
                <w:szCs w:val="22"/>
              </w:rPr>
            </w:pPr>
          </w:p>
        </w:tc>
        <w:tc>
          <w:tcPr>
            <w:tcW w:w="567" w:type="dxa"/>
            <w:shd w:val="clear" w:color="auto" w:fill="auto"/>
            <w:vAlign w:val="center"/>
            <w:tcPrChange w:id="365" w:author="Tibor Barna" w:date="2017-03-28T12:46:00Z">
              <w:tcPr>
                <w:tcW w:w="567" w:type="dxa"/>
                <w:shd w:val="clear" w:color="auto" w:fill="auto"/>
                <w:vAlign w:val="center"/>
              </w:tcPr>
            </w:tcPrChange>
          </w:tcPr>
          <w:p w:rsidR="00EA002C" w:rsidRPr="00BB2644" w:rsidRDefault="00EA002C" w:rsidP="00BB2644">
            <w:pPr>
              <w:jc w:val="center"/>
              <w:rPr>
                <w:color w:val="000000"/>
                <w:sz w:val="22"/>
                <w:szCs w:val="22"/>
              </w:rPr>
            </w:pPr>
          </w:p>
        </w:tc>
        <w:tc>
          <w:tcPr>
            <w:tcW w:w="567" w:type="dxa"/>
            <w:shd w:val="clear" w:color="auto" w:fill="auto"/>
            <w:vAlign w:val="center"/>
            <w:tcPrChange w:id="366" w:author="Tibor Barna" w:date="2017-03-28T12:46:00Z">
              <w:tcPr>
                <w:tcW w:w="567" w:type="dxa"/>
                <w:shd w:val="clear" w:color="auto" w:fill="auto"/>
                <w:vAlign w:val="center"/>
              </w:tcPr>
            </w:tcPrChange>
          </w:tcPr>
          <w:p w:rsidR="00EA002C" w:rsidRPr="00BB2644" w:rsidRDefault="00EA002C" w:rsidP="00BB2644">
            <w:pPr>
              <w:jc w:val="center"/>
              <w:rPr>
                <w:color w:val="000000"/>
                <w:sz w:val="22"/>
                <w:szCs w:val="22"/>
              </w:rPr>
            </w:pPr>
          </w:p>
        </w:tc>
        <w:tc>
          <w:tcPr>
            <w:tcW w:w="709" w:type="dxa"/>
            <w:shd w:val="clear" w:color="auto" w:fill="auto"/>
            <w:vAlign w:val="center"/>
            <w:tcPrChange w:id="367" w:author="Tibor Barna" w:date="2017-03-28T12:46:00Z">
              <w:tcPr>
                <w:tcW w:w="709" w:type="dxa"/>
                <w:shd w:val="clear" w:color="auto" w:fill="auto"/>
                <w:vAlign w:val="center"/>
              </w:tcPr>
            </w:tcPrChange>
          </w:tcPr>
          <w:p w:rsidR="00EA002C" w:rsidRPr="00BB2644" w:rsidRDefault="00EA002C" w:rsidP="00BB2644">
            <w:pPr>
              <w:jc w:val="center"/>
              <w:rPr>
                <w:color w:val="000000"/>
                <w:sz w:val="22"/>
                <w:szCs w:val="22"/>
              </w:rPr>
            </w:pPr>
          </w:p>
        </w:tc>
        <w:tc>
          <w:tcPr>
            <w:tcW w:w="1842" w:type="dxa"/>
            <w:shd w:val="clear" w:color="auto" w:fill="auto"/>
            <w:vAlign w:val="center"/>
            <w:tcPrChange w:id="368" w:author="Tibor Barna" w:date="2017-03-28T12:46:00Z">
              <w:tcPr>
                <w:tcW w:w="1842" w:type="dxa"/>
                <w:shd w:val="clear" w:color="auto" w:fill="auto"/>
                <w:vAlign w:val="center"/>
              </w:tcPr>
            </w:tcPrChange>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ins w:id="369" w:author="Sandra Belková" w:date="2017-02-02T09:16:00Z">
              <w:r>
                <w:rPr>
                  <w:color w:val="000000"/>
                  <w:sz w:val="22"/>
                  <w:szCs w:val="22"/>
                </w:rPr>
                <w:t>17</w:t>
              </w:r>
            </w:ins>
          </w:p>
        </w:tc>
        <w:tc>
          <w:tcPr>
            <w:tcW w:w="4820" w:type="dxa"/>
            <w:gridSpan w:val="2"/>
            <w:vMerge w:val="restart"/>
            <w:shd w:val="clear" w:color="auto" w:fill="auto"/>
            <w:vAlign w:val="center"/>
          </w:tcPr>
          <w:p w:rsidR="00631B3F" w:rsidRPr="0048257F" w:rsidRDefault="00631B3F" w:rsidP="00631B3F">
            <w:pPr>
              <w:rPr>
                <w:ins w:id="370" w:author="Sandra Belková" w:date="2017-03-21T11:06:00Z"/>
                <w:color w:val="000000"/>
                <w:sz w:val="22"/>
                <w:szCs w:val="22"/>
              </w:rPr>
            </w:pPr>
            <w:del w:id="371" w:author="Tibor Barna" w:date="2017-03-28T12:46:00Z">
              <w:r w:rsidRPr="0048257F" w:rsidDel="00E7460E">
                <w:rPr>
                  <w:color w:val="000000"/>
                  <w:sz w:val="22"/>
                  <w:szCs w:val="22"/>
                </w:rPr>
                <w:delText xml:space="preserve"> </w:delText>
              </w:r>
            </w:del>
            <w:ins w:id="372" w:author="Sandra Belková" w:date="2017-03-21T11:06:00Z">
              <w:r>
                <w:rPr>
                  <w:color w:val="000000"/>
                  <w:sz w:val="22"/>
                  <w:szCs w:val="22"/>
                </w:rPr>
                <w:t xml:space="preserve">a) </w:t>
              </w:r>
              <w:r w:rsidRPr="0048257F">
                <w:rPr>
                  <w:color w:val="000000"/>
                  <w:sz w:val="22"/>
                  <w:szCs w:val="22"/>
                </w:rPr>
                <w:t>Je úspešný uchádzač zapísaný v registri partnerov verejného sektora?</w:t>
              </w:r>
            </w:ins>
          </w:p>
          <w:p w:rsidR="00631B3F" w:rsidRPr="0048257F" w:rsidRDefault="00631B3F" w:rsidP="00631B3F">
            <w:pPr>
              <w:rPr>
                <w:ins w:id="373" w:author="Sandra Belková" w:date="2017-03-21T11:06:00Z"/>
                <w:color w:val="000000"/>
                <w:sz w:val="22"/>
                <w:szCs w:val="22"/>
              </w:rPr>
            </w:pPr>
            <w:ins w:id="374" w:author="Sandra Belková" w:date="2017-03-21T11:06: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631B3F" w:rsidRPr="00BB2644" w:rsidRDefault="00631B3F" w:rsidP="00631B3F">
            <w:pPr>
              <w:rPr>
                <w:color w:val="000000"/>
                <w:sz w:val="22"/>
                <w:szCs w:val="22"/>
              </w:rPr>
            </w:pPr>
            <w:ins w:id="375" w:author="Sandra Belková" w:date="2017-03-21T11:06: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376" w:author="Sandra Belková" w:date="2017-02-02T09:16:00Z">
              <w:r w:rsidRPr="00BB2644" w:rsidDel="00417FFC">
                <w:rPr>
                  <w:color w:val="000000"/>
                  <w:sz w:val="22"/>
                  <w:szCs w:val="22"/>
                </w:rPr>
                <w:delText>17</w:delText>
              </w:r>
            </w:del>
            <w:ins w:id="377" w:author="Sandra Belková" w:date="2017-02-02T09:16:00Z">
              <w:r w:rsidR="00417FFC">
                <w:rPr>
                  <w:color w:val="000000"/>
                  <w:sz w:val="22"/>
                  <w:szCs w:val="22"/>
                </w:rPr>
                <w:t>18</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378" w:author="Sandra Belková" w:date="2017-02-02T09:16:00Z">
              <w:r w:rsidRPr="00BB2644" w:rsidDel="00417FFC">
                <w:rPr>
                  <w:color w:val="000000"/>
                  <w:sz w:val="22"/>
                  <w:szCs w:val="22"/>
                </w:rPr>
                <w:delText>18</w:delText>
              </w:r>
            </w:del>
            <w:ins w:id="379" w:author="Sandra Belková" w:date="2017-02-02T09:16:00Z">
              <w:r w:rsidR="00417FFC">
                <w:rPr>
                  <w:color w:val="000000"/>
                  <w:sz w:val="22"/>
                  <w:szCs w:val="22"/>
                </w:rPr>
                <w:t>19</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0"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38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381" w:author="Kramár Róbert" w:date="2017-01-11T15:14:00Z">
              <w:r w:rsidRPr="00BB2644" w:rsidDel="00372627">
                <w:rPr>
                  <w:color w:val="000000"/>
                  <w:sz w:val="22"/>
                  <w:szCs w:val="22"/>
                </w:rPr>
                <w:delText>ITMS</w:delText>
              </w:r>
            </w:del>
            <w:ins w:id="382"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383" w:author="Kramár Róbert" w:date="2017-01-20T09:24:00Z"/>
        </w:trPr>
        <w:tc>
          <w:tcPr>
            <w:tcW w:w="3559" w:type="dxa"/>
            <w:gridSpan w:val="2"/>
            <w:shd w:val="clear" w:color="auto" w:fill="auto"/>
            <w:vAlign w:val="center"/>
          </w:tcPr>
          <w:p w:rsidR="00AD74EA" w:rsidRPr="00BB2644" w:rsidRDefault="00AD74EA" w:rsidP="00BB2644">
            <w:pPr>
              <w:rPr>
                <w:ins w:id="384" w:author="Kramár Róbert" w:date="2017-01-20T09:24:00Z"/>
                <w:color w:val="000000"/>
                <w:sz w:val="22"/>
                <w:szCs w:val="22"/>
              </w:rPr>
            </w:pPr>
            <w:ins w:id="385" w:author="Kramár Róbert" w:date="2017-01-20T09:24: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386" w:author="Kramár Róbert" w:date="2017-01-20T09:24: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7"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38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388" w:author="Kramár Róbert" w:date="2017-01-11T15:14:00Z">
              <w:r w:rsidRPr="00BB2644" w:rsidDel="00372627">
                <w:rPr>
                  <w:color w:val="000000"/>
                  <w:sz w:val="22"/>
                  <w:szCs w:val="22"/>
                </w:rPr>
                <w:delText>ITMS</w:delText>
              </w:r>
            </w:del>
            <w:ins w:id="389"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390" w:author="Kramár Róbert" w:date="2017-01-20T09:24:00Z"/>
        </w:trPr>
        <w:tc>
          <w:tcPr>
            <w:tcW w:w="3559" w:type="dxa"/>
            <w:gridSpan w:val="2"/>
            <w:shd w:val="clear" w:color="auto" w:fill="auto"/>
            <w:vAlign w:val="center"/>
          </w:tcPr>
          <w:p w:rsidR="00AD74EA" w:rsidRPr="00BB2644" w:rsidRDefault="00AD74EA" w:rsidP="00BB2644">
            <w:pPr>
              <w:rPr>
                <w:ins w:id="391" w:author="Kramár Róbert" w:date="2017-01-20T09:24:00Z"/>
                <w:color w:val="000000"/>
                <w:sz w:val="22"/>
                <w:szCs w:val="22"/>
              </w:rPr>
            </w:pPr>
            <w:ins w:id="392" w:author="Kramár Róbert" w:date="2017-01-20T09:24: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393" w:author="Kramár Róbert" w:date="2017-01-20T09:24: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ins w:id="394" w:author="Sandra Belková" w:date="2017-02-02T09:17:00Z">
              <w:r>
                <w:rPr>
                  <w:color w:val="000000"/>
                  <w:sz w:val="22"/>
                  <w:szCs w:val="22"/>
                </w:rPr>
                <w:t>31</w:t>
              </w:r>
            </w:ins>
          </w:p>
        </w:tc>
        <w:tc>
          <w:tcPr>
            <w:tcW w:w="4820" w:type="dxa"/>
            <w:gridSpan w:val="2"/>
            <w:vMerge w:val="restart"/>
            <w:shd w:val="clear" w:color="auto" w:fill="auto"/>
            <w:vAlign w:val="center"/>
          </w:tcPr>
          <w:p w:rsidR="00BA1EF7" w:rsidRPr="0048257F" w:rsidRDefault="00BA1EF7" w:rsidP="00BA1EF7">
            <w:pPr>
              <w:rPr>
                <w:ins w:id="395" w:author="Sandra Belková" w:date="2017-03-21T11:22:00Z"/>
                <w:color w:val="000000"/>
                <w:sz w:val="22"/>
                <w:szCs w:val="22"/>
              </w:rPr>
            </w:pPr>
            <w:del w:id="396" w:author="Tibor Barna" w:date="2017-03-28T12:47:00Z">
              <w:r w:rsidRPr="0048257F" w:rsidDel="00E7460E">
                <w:rPr>
                  <w:color w:val="000000"/>
                  <w:sz w:val="22"/>
                  <w:szCs w:val="22"/>
                </w:rPr>
                <w:delText xml:space="preserve"> </w:delText>
              </w:r>
            </w:del>
            <w:ins w:id="397" w:author="Sandra Belková" w:date="2017-03-21T11:22:00Z">
              <w:r>
                <w:rPr>
                  <w:color w:val="000000"/>
                  <w:sz w:val="22"/>
                  <w:szCs w:val="22"/>
                </w:rPr>
                <w:t xml:space="preserve">a) </w:t>
              </w:r>
              <w:r w:rsidRPr="0048257F">
                <w:rPr>
                  <w:color w:val="000000"/>
                  <w:sz w:val="22"/>
                  <w:szCs w:val="22"/>
                </w:rPr>
                <w:t>Je úspešný uchádzač zapísaný v registri partnerov verejného sektora?</w:t>
              </w:r>
            </w:ins>
          </w:p>
          <w:p w:rsidR="00BA1EF7" w:rsidRPr="0048257F" w:rsidRDefault="00BA1EF7" w:rsidP="00BA1EF7">
            <w:pPr>
              <w:rPr>
                <w:ins w:id="398" w:author="Sandra Belková" w:date="2017-03-21T11:22:00Z"/>
                <w:color w:val="000000"/>
                <w:sz w:val="22"/>
                <w:szCs w:val="22"/>
              </w:rPr>
            </w:pPr>
            <w:ins w:id="399" w:author="Sandra Belková" w:date="2017-03-21T11:22: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BA1EF7" w:rsidRPr="00BB2644" w:rsidRDefault="00BA1EF7" w:rsidP="00BA1EF7">
            <w:pPr>
              <w:rPr>
                <w:color w:val="000000"/>
                <w:sz w:val="22"/>
                <w:szCs w:val="22"/>
              </w:rPr>
            </w:pPr>
            <w:ins w:id="400" w:author="Sandra Belková" w:date="2017-03-21T11:22: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ins w:id="401" w:author="Sandra Belková" w:date="2017-03-21T11:22:00Z"/>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del w:id="402" w:author="Sandra Belková" w:date="2017-02-02T09:17:00Z">
              <w:r w:rsidRPr="00BB2644" w:rsidDel="000D05DA">
                <w:rPr>
                  <w:color w:val="000000"/>
                  <w:sz w:val="22"/>
                  <w:szCs w:val="22"/>
                </w:rPr>
                <w:delText>31</w:delText>
              </w:r>
            </w:del>
            <w:ins w:id="403" w:author="Sandra Belková" w:date="2017-02-02T09:17:00Z">
              <w:r>
                <w:rPr>
                  <w:color w:val="000000"/>
                  <w:sz w:val="22"/>
                  <w:szCs w:val="22"/>
                </w:rPr>
                <w:t>32</w:t>
              </w:r>
            </w:ins>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404" w:author="Sandra Belková" w:date="2017-02-02T09:17:00Z">
              <w:r w:rsidRPr="00BB2644" w:rsidDel="000D05DA">
                <w:rPr>
                  <w:color w:val="000000"/>
                  <w:sz w:val="22"/>
                  <w:szCs w:val="22"/>
                </w:rPr>
                <w:delText>32</w:delText>
              </w:r>
            </w:del>
            <w:ins w:id="405" w:author="Sandra Belková" w:date="2017-02-02T09:17:00Z">
              <w:r w:rsidR="000D05DA">
                <w:rPr>
                  <w:color w:val="000000"/>
                  <w:sz w:val="22"/>
                  <w:szCs w:val="22"/>
                </w:rPr>
                <w:t>33</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406" w:author="Sandra Belková" w:date="2017-02-02T09:17:00Z">
              <w:r w:rsidRPr="00BB2644" w:rsidDel="000D05DA">
                <w:rPr>
                  <w:color w:val="000000"/>
                  <w:sz w:val="22"/>
                  <w:szCs w:val="22"/>
                </w:rPr>
                <w:delText>33</w:delText>
              </w:r>
            </w:del>
            <w:ins w:id="407" w:author="Sandra Belková" w:date="2017-02-02T09:17:00Z">
              <w:r w:rsidR="000D05DA">
                <w:rPr>
                  <w:color w:val="000000"/>
                  <w:sz w:val="22"/>
                  <w:szCs w:val="22"/>
                </w:rPr>
                <w:t>34</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408">
          <w:tblGrid>
            <w:gridCol w:w="582"/>
            <w:gridCol w:w="2977"/>
            <w:gridCol w:w="1843"/>
            <w:gridCol w:w="567"/>
            <w:gridCol w:w="567"/>
            <w:gridCol w:w="776"/>
            <w:gridCol w:w="1775"/>
          </w:tblGrid>
        </w:tblGridChange>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409"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409"/>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del w:id="410" w:author="Kramár Róbert" w:date="2017-01-11T15:14:00Z">
              <w:r w:rsidRPr="00840116" w:rsidDel="00372627">
                <w:rPr>
                  <w:color w:val="000000"/>
                  <w:sz w:val="22"/>
                  <w:szCs w:val="22"/>
                </w:rPr>
                <w:delText>ITMS</w:delText>
              </w:r>
            </w:del>
            <w:ins w:id="411" w:author="Kramár Róbert" w:date="2017-01-11T15:14:00Z">
              <w:r w:rsidR="00372627">
                <w:rPr>
                  <w:color w:val="000000"/>
                  <w:sz w:val="22"/>
                  <w:szCs w:val="22"/>
                </w:rPr>
                <w:t>ITMS2014+</w:t>
              </w:r>
            </w:ins>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ins w:id="412" w:author="Kramár Róbert" w:date="2017-01-20T09:24:00Z"/>
        </w:trPr>
        <w:tc>
          <w:tcPr>
            <w:tcW w:w="3559" w:type="dxa"/>
            <w:gridSpan w:val="2"/>
            <w:shd w:val="clear" w:color="auto" w:fill="auto"/>
            <w:vAlign w:val="center"/>
          </w:tcPr>
          <w:p w:rsidR="00AD74EA" w:rsidRPr="00840116" w:rsidRDefault="00AD74EA" w:rsidP="00840116">
            <w:pPr>
              <w:rPr>
                <w:ins w:id="413" w:author="Kramár Róbert" w:date="2017-01-20T09:24:00Z"/>
                <w:color w:val="000000"/>
                <w:sz w:val="22"/>
                <w:szCs w:val="22"/>
              </w:rPr>
            </w:pPr>
            <w:ins w:id="414" w:author="Kramár Róbert" w:date="2017-01-20T09:24: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840116" w:rsidRDefault="00AD74EA" w:rsidP="00840116">
            <w:pPr>
              <w:rPr>
                <w:ins w:id="415" w:author="Kramár Róbert" w:date="2017-01-20T09:24:00Z"/>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Del="005970ED" w:rsidTr="001622F7">
        <w:trPr>
          <w:trHeight w:val="300"/>
          <w:del w:id="416" w:author="Kramár Róbert" w:date="2017-01-10T10:55:00Z"/>
        </w:trPr>
        <w:tc>
          <w:tcPr>
            <w:tcW w:w="3559" w:type="dxa"/>
            <w:gridSpan w:val="2"/>
            <w:shd w:val="clear" w:color="auto" w:fill="auto"/>
            <w:vAlign w:val="center"/>
            <w:hideMark/>
          </w:tcPr>
          <w:p w:rsidR="00840116" w:rsidRPr="00840116" w:rsidDel="005970ED" w:rsidRDefault="00840116" w:rsidP="00840116">
            <w:pPr>
              <w:rPr>
                <w:del w:id="417" w:author="Kramár Róbert" w:date="2017-01-10T10:55:00Z"/>
                <w:color w:val="000000"/>
                <w:sz w:val="22"/>
                <w:szCs w:val="22"/>
              </w:rPr>
            </w:pPr>
            <w:del w:id="418" w:author="Kramár Róbert" w:date="2017-01-10T10:55:00Z">
              <w:r w:rsidRPr="00840116" w:rsidDel="005970ED">
                <w:rPr>
                  <w:color w:val="000000"/>
                  <w:sz w:val="22"/>
                  <w:szCs w:val="22"/>
                </w:rPr>
                <w:delText>Číslo oznámenia vo vestníku VO</w:delText>
              </w:r>
            </w:del>
          </w:p>
        </w:tc>
        <w:tc>
          <w:tcPr>
            <w:tcW w:w="5528" w:type="dxa"/>
            <w:gridSpan w:val="5"/>
            <w:shd w:val="clear" w:color="auto" w:fill="auto"/>
            <w:vAlign w:val="center"/>
            <w:hideMark/>
          </w:tcPr>
          <w:p w:rsidR="00840116" w:rsidRPr="00840116" w:rsidDel="005970ED" w:rsidRDefault="00840116" w:rsidP="00840116">
            <w:pPr>
              <w:rPr>
                <w:del w:id="419" w:author="Kramár Róbert" w:date="2017-01-10T10:55:00Z"/>
                <w:color w:val="000000"/>
                <w:sz w:val="22"/>
                <w:szCs w:val="22"/>
              </w:rPr>
            </w:pPr>
            <w:del w:id="420" w:author="Kramár Róbert" w:date="2017-01-10T10:55:00Z">
              <w:r w:rsidRPr="00840116" w:rsidDel="005970ED">
                <w:rPr>
                  <w:color w:val="000000"/>
                  <w:sz w:val="22"/>
                  <w:szCs w:val="22"/>
                </w:rPr>
                <w:delText> </w:delText>
              </w:r>
            </w:del>
          </w:p>
        </w:tc>
      </w:tr>
      <w:tr w:rsidR="00840116" w:rsidRPr="00840116" w:rsidDel="005970ED" w:rsidTr="001622F7">
        <w:trPr>
          <w:trHeight w:val="300"/>
          <w:del w:id="421" w:author="Kramár Róbert" w:date="2017-01-10T10:55:00Z"/>
        </w:trPr>
        <w:tc>
          <w:tcPr>
            <w:tcW w:w="3559" w:type="dxa"/>
            <w:gridSpan w:val="2"/>
            <w:shd w:val="clear" w:color="auto" w:fill="auto"/>
            <w:vAlign w:val="center"/>
            <w:hideMark/>
          </w:tcPr>
          <w:p w:rsidR="00840116" w:rsidRPr="00840116" w:rsidDel="005970ED" w:rsidRDefault="00840116" w:rsidP="00840116">
            <w:pPr>
              <w:rPr>
                <w:del w:id="422" w:author="Kramár Róbert" w:date="2017-01-10T10:55:00Z"/>
                <w:color w:val="000000"/>
                <w:sz w:val="22"/>
                <w:szCs w:val="22"/>
              </w:rPr>
            </w:pPr>
            <w:del w:id="423" w:author="Kramár Róbert" w:date="2017-01-10T10:55:00Z">
              <w:r w:rsidRPr="00840116" w:rsidDel="005970ED">
                <w:rPr>
                  <w:color w:val="000000"/>
                  <w:sz w:val="22"/>
                  <w:szCs w:val="22"/>
                </w:rPr>
                <w:delText>Názov dodávateľa</w:delText>
              </w:r>
            </w:del>
          </w:p>
        </w:tc>
        <w:tc>
          <w:tcPr>
            <w:tcW w:w="5528" w:type="dxa"/>
            <w:gridSpan w:val="5"/>
            <w:shd w:val="clear" w:color="auto" w:fill="auto"/>
            <w:vAlign w:val="center"/>
            <w:hideMark/>
          </w:tcPr>
          <w:p w:rsidR="00840116" w:rsidRPr="00840116" w:rsidDel="005970ED" w:rsidRDefault="00840116" w:rsidP="00840116">
            <w:pPr>
              <w:rPr>
                <w:del w:id="424" w:author="Kramár Róbert" w:date="2017-01-10T10:55:00Z"/>
                <w:color w:val="000000"/>
                <w:sz w:val="22"/>
                <w:szCs w:val="22"/>
              </w:rPr>
            </w:pPr>
            <w:del w:id="425" w:author="Kramár Róbert" w:date="2017-01-10T10:55:00Z">
              <w:r w:rsidRPr="00840116" w:rsidDel="005970ED">
                <w:rPr>
                  <w:color w:val="000000"/>
                  <w:sz w:val="22"/>
                  <w:szCs w:val="22"/>
                </w:rPr>
                <w:delText> </w:delText>
              </w:r>
            </w:del>
          </w:p>
        </w:tc>
      </w:tr>
      <w:tr w:rsidR="00840116" w:rsidRPr="00840116" w:rsidDel="005970ED" w:rsidTr="001622F7">
        <w:trPr>
          <w:trHeight w:val="300"/>
          <w:del w:id="426" w:author="Kramár Róbert" w:date="2017-01-10T10:55:00Z"/>
        </w:trPr>
        <w:tc>
          <w:tcPr>
            <w:tcW w:w="3559" w:type="dxa"/>
            <w:gridSpan w:val="2"/>
            <w:shd w:val="clear" w:color="auto" w:fill="auto"/>
            <w:vAlign w:val="center"/>
            <w:hideMark/>
          </w:tcPr>
          <w:p w:rsidR="00840116" w:rsidRPr="00840116" w:rsidDel="005970ED" w:rsidRDefault="00840116" w:rsidP="00840116">
            <w:pPr>
              <w:rPr>
                <w:del w:id="427" w:author="Kramár Róbert" w:date="2017-01-10T10:55:00Z"/>
                <w:color w:val="000000"/>
                <w:sz w:val="22"/>
                <w:szCs w:val="22"/>
              </w:rPr>
            </w:pPr>
            <w:del w:id="428" w:author="Kramár Róbert" w:date="2017-01-10T10:55:00Z">
              <w:r w:rsidRPr="00840116" w:rsidDel="005970ED">
                <w:rPr>
                  <w:color w:val="000000"/>
                  <w:sz w:val="22"/>
                  <w:szCs w:val="22"/>
                </w:rPr>
                <w:delText>IČO dodávateľa</w:delText>
              </w:r>
            </w:del>
          </w:p>
        </w:tc>
        <w:tc>
          <w:tcPr>
            <w:tcW w:w="5528" w:type="dxa"/>
            <w:gridSpan w:val="5"/>
            <w:shd w:val="clear" w:color="auto" w:fill="auto"/>
            <w:vAlign w:val="center"/>
            <w:hideMark/>
          </w:tcPr>
          <w:p w:rsidR="00840116" w:rsidRPr="00840116" w:rsidDel="005970ED" w:rsidRDefault="00840116" w:rsidP="00840116">
            <w:pPr>
              <w:rPr>
                <w:del w:id="429" w:author="Kramár Róbert" w:date="2017-01-10T10:55:00Z"/>
                <w:color w:val="000000"/>
                <w:sz w:val="22"/>
                <w:szCs w:val="22"/>
              </w:rPr>
            </w:pPr>
            <w:del w:id="430" w:author="Kramár Róbert" w:date="2017-01-10T10:55:00Z">
              <w:r w:rsidRPr="00840116" w:rsidDel="005970ED">
                <w:rPr>
                  <w:color w:val="000000"/>
                  <w:sz w:val="22"/>
                  <w:szCs w:val="22"/>
                </w:rPr>
                <w:delText> </w:delText>
              </w:r>
            </w:del>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Del="005970ED" w:rsidTr="001622F7">
        <w:trPr>
          <w:trHeight w:val="300"/>
          <w:del w:id="431" w:author="Kramár Róbert" w:date="2017-01-10T10:55:00Z"/>
        </w:trPr>
        <w:tc>
          <w:tcPr>
            <w:tcW w:w="3559" w:type="dxa"/>
            <w:gridSpan w:val="2"/>
            <w:shd w:val="clear" w:color="auto" w:fill="auto"/>
            <w:vAlign w:val="center"/>
            <w:hideMark/>
          </w:tcPr>
          <w:p w:rsidR="00840116" w:rsidRPr="00840116" w:rsidDel="005970ED" w:rsidRDefault="00840116" w:rsidP="00840116">
            <w:pPr>
              <w:rPr>
                <w:del w:id="432" w:author="Kramár Róbert" w:date="2017-01-10T10:55:00Z"/>
                <w:color w:val="000000"/>
                <w:sz w:val="22"/>
                <w:szCs w:val="22"/>
              </w:rPr>
            </w:pPr>
            <w:del w:id="433" w:author="Kramár Róbert" w:date="2017-01-10T10:55:00Z">
              <w:r w:rsidRPr="00840116" w:rsidDel="005970ED">
                <w:rPr>
                  <w:color w:val="000000"/>
                  <w:sz w:val="22"/>
                  <w:szCs w:val="22"/>
                </w:rPr>
                <w:delText>Hodnota zákazky bez DPH</w:delText>
              </w:r>
            </w:del>
          </w:p>
        </w:tc>
        <w:tc>
          <w:tcPr>
            <w:tcW w:w="5528" w:type="dxa"/>
            <w:gridSpan w:val="5"/>
            <w:shd w:val="clear" w:color="auto" w:fill="auto"/>
            <w:vAlign w:val="center"/>
            <w:hideMark/>
          </w:tcPr>
          <w:p w:rsidR="00840116" w:rsidRPr="00840116" w:rsidDel="005970ED" w:rsidRDefault="00840116" w:rsidP="00840116">
            <w:pPr>
              <w:rPr>
                <w:del w:id="434" w:author="Kramár Róbert" w:date="2017-01-10T10:55:00Z"/>
                <w:color w:val="000000"/>
                <w:sz w:val="22"/>
                <w:szCs w:val="22"/>
              </w:rPr>
            </w:pPr>
            <w:del w:id="435" w:author="Kramár Róbert" w:date="2017-01-10T10:55:00Z">
              <w:r w:rsidRPr="00840116" w:rsidDel="005970ED">
                <w:rPr>
                  <w:color w:val="000000"/>
                  <w:sz w:val="22"/>
                  <w:szCs w:val="22"/>
                </w:rPr>
                <w:delText> </w:delText>
              </w:r>
            </w:del>
          </w:p>
        </w:tc>
      </w:tr>
      <w:tr w:rsidR="00840116" w:rsidRPr="00840116" w:rsidDel="005970ED" w:rsidTr="001622F7">
        <w:trPr>
          <w:trHeight w:val="300"/>
          <w:del w:id="436" w:author="Kramár Róbert" w:date="2017-01-10T10:55:00Z"/>
        </w:trPr>
        <w:tc>
          <w:tcPr>
            <w:tcW w:w="3559" w:type="dxa"/>
            <w:gridSpan w:val="2"/>
            <w:shd w:val="clear" w:color="auto" w:fill="auto"/>
            <w:vAlign w:val="center"/>
            <w:hideMark/>
          </w:tcPr>
          <w:p w:rsidR="00840116" w:rsidRPr="00840116" w:rsidDel="005970ED" w:rsidRDefault="00840116" w:rsidP="00840116">
            <w:pPr>
              <w:rPr>
                <w:del w:id="437" w:author="Kramár Róbert" w:date="2017-01-10T10:55:00Z"/>
                <w:color w:val="000000"/>
                <w:sz w:val="22"/>
                <w:szCs w:val="22"/>
              </w:rPr>
            </w:pPr>
            <w:del w:id="438" w:author="Kramár Róbert" w:date="2017-01-10T10:55:00Z">
              <w:r w:rsidRPr="00840116" w:rsidDel="005970ED">
                <w:rPr>
                  <w:color w:val="000000"/>
                  <w:sz w:val="22"/>
                  <w:szCs w:val="22"/>
                </w:rPr>
                <w:delText>Hodnota zákazky s DPH</w:delText>
              </w:r>
            </w:del>
          </w:p>
        </w:tc>
        <w:tc>
          <w:tcPr>
            <w:tcW w:w="5528" w:type="dxa"/>
            <w:gridSpan w:val="5"/>
            <w:shd w:val="clear" w:color="auto" w:fill="auto"/>
            <w:vAlign w:val="center"/>
            <w:hideMark/>
          </w:tcPr>
          <w:p w:rsidR="00840116" w:rsidRPr="00840116" w:rsidDel="005970ED" w:rsidRDefault="00840116" w:rsidP="00840116">
            <w:pPr>
              <w:rPr>
                <w:del w:id="439" w:author="Kramár Róbert" w:date="2017-01-10T10:55:00Z"/>
                <w:color w:val="000000"/>
                <w:sz w:val="22"/>
                <w:szCs w:val="22"/>
              </w:rPr>
            </w:pPr>
            <w:del w:id="440" w:author="Kramár Róbert" w:date="2017-01-10T10:55:00Z">
              <w:r w:rsidRPr="00840116" w:rsidDel="005970ED">
                <w:rPr>
                  <w:color w:val="000000"/>
                  <w:sz w:val="22"/>
                  <w:szCs w:val="22"/>
                </w:rPr>
                <w:delText> </w:delText>
              </w:r>
            </w:del>
          </w:p>
        </w:tc>
      </w:tr>
      <w:tr w:rsidR="00840116" w:rsidRPr="00840116" w:rsidDel="00182823" w:rsidTr="001622F7">
        <w:trPr>
          <w:trHeight w:val="300"/>
          <w:del w:id="441" w:author="Kramár Róbert" w:date="2017-01-11T18:18:00Z"/>
        </w:trPr>
        <w:tc>
          <w:tcPr>
            <w:tcW w:w="3559" w:type="dxa"/>
            <w:gridSpan w:val="2"/>
            <w:shd w:val="clear" w:color="auto" w:fill="auto"/>
            <w:vAlign w:val="center"/>
            <w:hideMark/>
          </w:tcPr>
          <w:p w:rsidR="00840116" w:rsidRPr="00840116" w:rsidDel="00182823" w:rsidRDefault="00840116" w:rsidP="00840116">
            <w:pPr>
              <w:rPr>
                <w:del w:id="442" w:author="Kramár Róbert" w:date="2017-01-11T18:18:00Z"/>
                <w:color w:val="000000"/>
                <w:sz w:val="22"/>
                <w:szCs w:val="22"/>
              </w:rPr>
            </w:pPr>
            <w:del w:id="443" w:author="Kramár Róbert" w:date="2017-01-11T18:18:00Z">
              <w:r w:rsidRPr="00840116" w:rsidDel="00182823">
                <w:rPr>
                  <w:color w:val="000000"/>
                  <w:sz w:val="22"/>
                  <w:szCs w:val="22"/>
                </w:rPr>
                <w:delText>Oprávnené výdavky z hodnoty zákazky</w:delText>
              </w:r>
            </w:del>
          </w:p>
        </w:tc>
        <w:tc>
          <w:tcPr>
            <w:tcW w:w="5528" w:type="dxa"/>
            <w:gridSpan w:val="5"/>
            <w:shd w:val="clear" w:color="auto" w:fill="auto"/>
            <w:vAlign w:val="center"/>
            <w:hideMark/>
          </w:tcPr>
          <w:p w:rsidR="00840116" w:rsidRPr="00840116" w:rsidDel="00182823" w:rsidRDefault="00840116" w:rsidP="00840116">
            <w:pPr>
              <w:rPr>
                <w:del w:id="444" w:author="Kramár Róbert" w:date="2017-01-11T18:18:00Z"/>
                <w:color w:val="000000"/>
                <w:sz w:val="22"/>
                <w:szCs w:val="22"/>
              </w:rPr>
            </w:pPr>
            <w:del w:id="445" w:author="Kramár Róbert" w:date="2017-01-11T18:18:00Z">
              <w:r w:rsidRPr="00840116" w:rsidDel="00182823">
                <w:rPr>
                  <w:color w:val="000000"/>
                  <w:sz w:val="22"/>
                  <w:szCs w:val="22"/>
                </w:rPr>
                <w:delText> </w:delText>
              </w:r>
            </w:del>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Del="00786420" w:rsidTr="001622F7">
        <w:trPr>
          <w:trHeight w:val="600"/>
          <w:del w:id="446" w:author="Kramár Róbert" w:date="2017-01-11T11:18:00Z"/>
        </w:trPr>
        <w:tc>
          <w:tcPr>
            <w:tcW w:w="582" w:type="dxa"/>
            <w:shd w:val="clear" w:color="auto" w:fill="auto"/>
            <w:noWrap/>
            <w:vAlign w:val="center"/>
            <w:hideMark/>
          </w:tcPr>
          <w:p w:rsidR="00840116" w:rsidRPr="00840116" w:rsidDel="00786420" w:rsidRDefault="00840116" w:rsidP="00840116">
            <w:pPr>
              <w:jc w:val="center"/>
              <w:rPr>
                <w:del w:id="447" w:author="Kramár Róbert" w:date="2017-01-11T11:18:00Z"/>
                <w:color w:val="000000"/>
                <w:sz w:val="22"/>
                <w:szCs w:val="22"/>
              </w:rPr>
            </w:pPr>
            <w:del w:id="448" w:author="Kramár Róbert" w:date="2017-01-11T11:18:00Z">
              <w:r w:rsidRPr="00840116" w:rsidDel="00786420">
                <w:rPr>
                  <w:color w:val="000000"/>
                  <w:sz w:val="22"/>
                  <w:szCs w:val="22"/>
                </w:rPr>
                <w:delText>4</w:delText>
              </w:r>
            </w:del>
          </w:p>
        </w:tc>
        <w:tc>
          <w:tcPr>
            <w:tcW w:w="4820" w:type="dxa"/>
            <w:gridSpan w:val="2"/>
            <w:shd w:val="clear" w:color="auto" w:fill="auto"/>
            <w:vAlign w:val="center"/>
            <w:hideMark/>
          </w:tcPr>
          <w:p w:rsidR="00840116" w:rsidRPr="00840116" w:rsidDel="00786420" w:rsidRDefault="00840116" w:rsidP="00840116">
            <w:pPr>
              <w:rPr>
                <w:del w:id="449" w:author="Kramár Róbert" w:date="2017-01-11T11:18:00Z"/>
                <w:color w:val="000000"/>
                <w:sz w:val="22"/>
                <w:szCs w:val="22"/>
              </w:rPr>
            </w:pPr>
            <w:del w:id="450" w:author="Kramár Róbert" w:date="2017-01-11T11:18:00Z">
              <w:r w:rsidRPr="00840116" w:rsidDel="00786420">
                <w:rPr>
                  <w:color w:val="000000"/>
                  <w:sz w:val="22"/>
                  <w:szCs w:val="22"/>
                </w:rPr>
                <w:delText>Bola určená PHZ podľa podmienok platných v čase vytvorenia zmluvného formulára kontrolovanej zákazky?</w:delText>
              </w:r>
            </w:del>
          </w:p>
        </w:tc>
        <w:tc>
          <w:tcPr>
            <w:tcW w:w="567" w:type="dxa"/>
            <w:shd w:val="clear" w:color="auto" w:fill="auto"/>
            <w:vAlign w:val="center"/>
            <w:hideMark/>
          </w:tcPr>
          <w:p w:rsidR="00840116" w:rsidRPr="00840116" w:rsidDel="00786420" w:rsidRDefault="00840116" w:rsidP="00840116">
            <w:pPr>
              <w:jc w:val="center"/>
              <w:rPr>
                <w:del w:id="451" w:author="Kramár Róbert" w:date="2017-01-11T11:18:00Z"/>
                <w:b/>
                <w:bCs/>
                <w:color w:val="000000"/>
                <w:sz w:val="22"/>
                <w:szCs w:val="22"/>
              </w:rPr>
            </w:pPr>
            <w:del w:id="452" w:author="Kramár Róbert" w:date="2017-01-11T11:18:00Z">
              <w:r w:rsidRPr="00840116" w:rsidDel="00786420">
                <w:rPr>
                  <w:b/>
                  <w:bCs/>
                  <w:color w:val="000000"/>
                  <w:sz w:val="22"/>
                  <w:szCs w:val="22"/>
                </w:rPr>
                <w:delText> </w:delText>
              </w:r>
            </w:del>
          </w:p>
        </w:tc>
        <w:tc>
          <w:tcPr>
            <w:tcW w:w="567" w:type="dxa"/>
            <w:shd w:val="clear" w:color="auto" w:fill="auto"/>
            <w:vAlign w:val="center"/>
            <w:hideMark/>
          </w:tcPr>
          <w:p w:rsidR="00840116" w:rsidRPr="00840116" w:rsidDel="00786420" w:rsidRDefault="00840116" w:rsidP="00840116">
            <w:pPr>
              <w:jc w:val="center"/>
              <w:rPr>
                <w:del w:id="453" w:author="Kramár Róbert" w:date="2017-01-11T11:18:00Z"/>
                <w:b/>
                <w:bCs/>
                <w:color w:val="000000"/>
                <w:sz w:val="22"/>
                <w:szCs w:val="22"/>
              </w:rPr>
            </w:pPr>
            <w:del w:id="454" w:author="Kramár Róbert" w:date="2017-01-11T11:18:00Z">
              <w:r w:rsidRPr="00840116" w:rsidDel="00786420">
                <w:rPr>
                  <w:b/>
                  <w:bCs/>
                  <w:color w:val="000000"/>
                  <w:sz w:val="22"/>
                  <w:szCs w:val="22"/>
                </w:rPr>
                <w:delText> </w:delText>
              </w:r>
            </w:del>
          </w:p>
        </w:tc>
        <w:tc>
          <w:tcPr>
            <w:tcW w:w="776" w:type="dxa"/>
            <w:shd w:val="clear" w:color="auto" w:fill="auto"/>
            <w:vAlign w:val="center"/>
            <w:hideMark/>
          </w:tcPr>
          <w:p w:rsidR="00840116" w:rsidRPr="00840116" w:rsidDel="00786420" w:rsidRDefault="00840116" w:rsidP="00840116">
            <w:pPr>
              <w:jc w:val="center"/>
              <w:rPr>
                <w:del w:id="455" w:author="Kramár Róbert" w:date="2017-01-11T11:18:00Z"/>
                <w:b/>
                <w:bCs/>
                <w:color w:val="000000"/>
                <w:sz w:val="22"/>
                <w:szCs w:val="22"/>
              </w:rPr>
            </w:pPr>
            <w:del w:id="456" w:author="Kramár Róbert" w:date="2017-01-11T11:18:00Z">
              <w:r w:rsidRPr="00840116" w:rsidDel="00786420">
                <w:rPr>
                  <w:b/>
                  <w:bCs/>
                  <w:color w:val="000000"/>
                  <w:sz w:val="22"/>
                  <w:szCs w:val="22"/>
                </w:rPr>
                <w:delText> </w:delText>
              </w:r>
            </w:del>
          </w:p>
        </w:tc>
        <w:tc>
          <w:tcPr>
            <w:tcW w:w="1775" w:type="dxa"/>
            <w:shd w:val="clear" w:color="auto" w:fill="auto"/>
            <w:vAlign w:val="center"/>
            <w:hideMark/>
          </w:tcPr>
          <w:p w:rsidR="00840116" w:rsidRPr="00840116" w:rsidDel="00786420" w:rsidRDefault="00840116" w:rsidP="00840116">
            <w:pPr>
              <w:jc w:val="center"/>
              <w:rPr>
                <w:del w:id="457" w:author="Kramár Róbert" w:date="2017-01-11T11:18:00Z"/>
                <w:b/>
                <w:bCs/>
                <w:color w:val="000000"/>
                <w:sz w:val="22"/>
                <w:szCs w:val="22"/>
              </w:rPr>
            </w:pPr>
            <w:del w:id="458" w:author="Kramár Róbert" w:date="2017-01-11T11:18:00Z">
              <w:r w:rsidRPr="00840116" w:rsidDel="00786420">
                <w:rPr>
                  <w:b/>
                  <w:bCs/>
                  <w:color w:val="000000"/>
                  <w:sz w:val="22"/>
                  <w:szCs w:val="22"/>
                </w:rPr>
                <w:delText> </w:delText>
              </w:r>
            </w:del>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del w:id="459" w:author="Sandra Belková" w:date="2017-02-02T09:34:00Z">
              <w:r w:rsidRPr="00840116" w:rsidDel="00972AA4">
                <w:rPr>
                  <w:color w:val="000000"/>
                  <w:sz w:val="22"/>
                  <w:szCs w:val="22"/>
                </w:rPr>
                <w:delText>5</w:delText>
              </w:r>
            </w:del>
            <w:ins w:id="460" w:author="Sandra Belková" w:date="2017-02-02T09:34:00Z">
              <w:r w:rsidR="00972AA4">
                <w:rPr>
                  <w:color w:val="000000"/>
                  <w:sz w:val="22"/>
                  <w:szCs w:val="22"/>
                </w:rPr>
                <w:t>4</w:t>
              </w:r>
            </w:ins>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del w:id="461" w:author="Sandra Belková" w:date="2017-02-02T09:35:00Z">
              <w:r w:rsidRPr="00840116" w:rsidDel="00972AA4">
                <w:rPr>
                  <w:color w:val="000000"/>
                  <w:sz w:val="22"/>
                  <w:szCs w:val="22"/>
                </w:rPr>
                <w:delText>6</w:delText>
              </w:r>
            </w:del>
            <w:ins w:id="462" w:author="Sandra Belková" w:date="2017-02-02T09:35:00Z">
              <w:r>
                <w:rPr>
                  <w:color w:val="000000"/>
                  <w:sz w:val="22"/>
                  <w:szCs w:val="22"/>
                </w:rPr>
                <w:t>5</w:t>
              </w:r>
            </w:ins>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63" w:author="Tibor Barna" w:date="2017-03-28T12:47: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24"/>
          <w:trPrChange w:id="464" w:author="Tibor Barna" w:date="2017-03-28T12:47:00Z">
            <w:trPr>
              <w:trHeight w:val="600"/>
            </w:trPr>
          </w:trPrChange>
        </w:trPr>
        <w:tc>
          <w:tcPr>
            <w:tcW w:w="582" w:type="dxa"/>
            <w:vMerge/>
            <w:shd w:val="clear" w:color="auto" w:fill="auto"/>
            <w:noWrap/>
            <w:vAlign w:val="center"/>
            <w:tcPrChange w:id="465" w:author="Tibor Barna" w:date="2017-03-28T12:47:00Z">
              <w:tcPr>
                <w:tcW w:w="582" w:type="dxa"/>
                <w:vMerge/>
                <w:shd w:val="clear" w:color="auto" w:fill="auto"/>
                <w:noWrap/>
                <w:vAlign w:val="center"/>
              </w:tcPr>
            </w:tcPrChange>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Change w:id="466" w:author="Tibor Barna" w:date="2017-03-28T12:47:00Z">
              <w:tcPr>
                <w:tcW w:w="4820" w:type="dxa"/>
                <w:gridSpan w:val="2"/>
                <w:vMerge/>
                <w:shd w:val="clear" w:color="auto" w:fill="auto"/>
                <w:vAlign w:val="center"/>
              </w:tcPr>
            </w:tcPrChange>
          </w:tcPr>
          <w:p w:rsidR="00303ECF" w:rsidRPr="00840116" w:rsidRDefault="00303ECF" w:rsidP="00840116">
            <w:pPr>
              <w:rPr>
                <w:color w:val="000000"/>
                <w:sz w:val="22"/>
                <w:szCs w:val="22"/>
              </w:rPr>
            </w:pPr>
          </w:p>
        </w:tc>
        <w:tc>
          <w:tcPr>
            <w:tcW w:w="567" w:type="dxa"/>
            <w:shd w:val="clear" w:color="auto" w:fill="auto"/>
            <w:vAlign w:val="center"/>
            <w:tcPrChange w:id="467" w:author="Tibor Barna" w:date="2017-03-28T12:47:00Z">
              <w:tcPr>
                <w:tcW w:w="567" w:type="dxa"/>
                <w:shd w:val="clear" w:color="auto" w:fill="auto"/>
                <w:vAlign w:val="center"/>
              </w:tcPr>
            </w:tcPrChange>
          </w:tcPr>
          <w:p w:rsidR="00303ECF" w:rsidRPr="00840116" w:rsidRDefault="00303ECF" w:rsidP="00840116">
            <w:pPr>
              <w:jc w:val="center"/>
              <w:rPr>
                <w:b/>
                <w:bCs/>
                <w:color w:val="000000"/>
                <w:sz w:val="22"/>
                <w:szCs w:val="22"/>
              </w:rPr>
            </w:pPr>
          </w:p>
        </w:tc>
        <w:tc>
          <w:tcPr>
            <w:tcW w:w="567" w:type="dxa"/>
            <w:shd w:val="clear" w:color="auto" w:fill="auto"/>
            <w:vAlign w:val="center"/>
            <w:tcPrChange w:id="468" w:author="Tibor Barna" w:date="2017-03-28T12:47:00Z">
              <w:tcPr>
                <w:tcW w:w="567" w:type="dxa"/>
                <w:shd w:val="clear" w:color="auto" w:fill="auto"/>
                <w:vAlign w:val="center"/>
              </w:tcPr>
            </w:tcPrChange>
          </w:tcPr>
          <w:p w:rsidR="00303ECF" w:rsidRPr="00840116" w:rsidRDefault="00303ECF" w:rsidP="00840116">
            <w:pPr>
              <w:jc w:val="center"/>
              <w:rPr>
                <w:b/>
                <w:bCs/>
                <w:color w:val="000000"/>
                <w:sz w:val="22"/>
                <w:szCs w:val="22"/>
              </w:rPr>
            </w:pPr>
          </w:p>
        </w:tc>
        <w:tc>
          <w:tcPr>
            <w:tcW w:w="776" w:type="dxa"/>
            <w:shd w:val="clear" w:color="auto" w:fill="auto"/>
            <w:vAlign w:val="center"/>
            <w:tcPrChange w:id="469" w:author="Tibor Barna" w:date="2017-03-28T12:47:00Z">
              <w:tcPr>
                <w:tcW w:w="776" w:type="dxa"/>
                <w:shd w:val="clear" w:color="auto" w:fill="auto"/>
                <w:vAlign w:val="center"/>
              </w:tcPr>
            </w:tcPrChange>
          </w:tcPr>
          <w:p w:rsidR="00303ECF" w:rsidRPr="00840116" w:rsidRDefault="00303ECF" w:rsidP="00840116">
            <w:pPr>
              <w:jc w:val="center"/>
              <w:rPr>
                <w:b/>
                <w:bCs/>
                <w:color w:val="000000"/>
                <w:sz w:val="22"/>
                <w:szCs w:val="22"/>
              </w:rPr>
            </w:pPr>
          </w:p>
        </w:tc>
        <w:tc>
          <w:tcPr>
            <w:tcW w:w="1775" w:type="dxa"/>
            <w:shd w:val="clear" w:color="auto" w:fill="auto"/>
            <w:vAlign w:val="center"/>
            <w:tcPrChange w:id="470" w:author="Tibor Barna" w:date="2017-03-28T12:47:00Z">
              <w:tcPr>
                <w:tcW w:w="1775" w:type="dxa"/>
                <w:shd w:val="clear" w:color="auto" w:fill="auto"/>
                <w:vAlign w:val="center"/>
              </w:tcPr>
            </w:tcPrChange>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840116" w:rsidP="00840116">
            <w:pPr>
              <w:jc w:val="center"/>
              <w:rPr>
                <w:color w:val="000000"/>
                <w:sz w:val="22"/>
                <w:szCs w:val="22"/>
              </w:rPr>
            </w:pPr>
            <w:del w:id="471" w:author="Sandra Belková" w:date="2017-02-02T09:35:00Z">
              <w:r w:rsidRPr="00840116" w:rsidDel="00972AA4">
                <w:rPr>
                  <w:color w:val="000000"/>
                  <w:sz w:val="22"/>
                  <w:szCs w:val="22"/>
                </w:rPr>
                <w:delText>7</w:delText>
              </w:r>
            </w:del>
            <w:ins w:id="472" w:author="Sandra Belková" w:date="2017-02-02T09:35:00Z">
              <w:r w:rsidR="00972AA4">
                <w:rPr>
                  <w:color w:val="000000"/>
                  <w:sz w:val="22"/>
                  <w:szCs w:val="22"/>
                </w:rPr>
                <w:t>6</w:t>
              </w:r>
            </w:ins>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370F52" w:rsidP="00840116">
            <w:pPr>
              <w:jc w:val="center"/>
              <w:rPr>
                <w:color w:val="000000"/>
                <w:sz w:val="22"/>
                <w:szCs w:val="22"/>
              </w:rPr>
            </w:pPr>
            <w:del w:id="473" w:author="Sandra Belková" w:date="2017-02-02T09:35:00Z">
              <w:r w:rsidDel="00972AA4">
                <w:rPr>
                  <w:color w:val="000000"/>
                  <w:sz w:val="22"/>
                  <w:szCs w:val="22"/>
                </w:rPr>
                <w:delText>8</w:delText>
              </w:r>
            </w:del>
            <w:ins w:id="474" w:author="Sandra Belková" w:date="2017-02-02T09:35:00Z">
              <w:r w:rsidR="00972AA4">
                <w:rPr>
                  <w:color w:val="000000"/>
                  <w:sz w:val="22"/>
                  <w:szCs w:val="22"/>
                </w:rPr>
                <w:t>7</w:t>
              </w:r>
            </w:ins>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370F52" w:rsidP="00840116">
            <w:pPr>
              <w:jc w:val="center"/>
              <w:rPr>
                <w:color w:val="000000"/>
                <w:sz w:val="22"/>
                <w:szCs w:val="22"/>
              </w:rPr>
            </w:pPr>
            <w:del w:id="475" w:author="Sandra Belková" w:date="2017-02-02T09:35:00Z">
              <w:r w:rsidDel="00972AA4">
                <w:rPr>
                  <w:color w:val="000000"/>
                  <w:sz w:val="22"/>
                  <w:szCs w:val="22"/>
                </w:rPr>
                <w:delText>9</w:delText>
              </w:r>
            </w:del>
            <w:ins w:id="476" w:author="Sandra Belková" w:date="2017-02-02T09:35:00Z">
              <w:r w:rsidR="00972AA4">
                <w:rPr>
                  <w:color w:val="000000"/>
                  <w:sz w:val="22"/>
                  <w:szCs w:val="22"/>
                </w:rPr>
                <w:t>8</w:t>
              </w:r>
            </w:ins>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840116" w:rsidP="00370F52">
            <w:pPr>
              <w:jc w:val="center"/>
              <w:rPr>
                <w:color w:val="000000"/>
                <w:sz w:val="22"/>
                <w:szCs w:val="22"/>
              </w:rPr>
            </w:pPr>
            <w:del w:id="477" w:author="Sandra Belková" w:date="2017-02-02T09:35:00Z">
              <w:r w:rsidRPr="00840116" w:rsidDel="00972AA4">
                <w:rPr>
                  <w:color w:val="000000"/>
                  <w:sz w:val="22"/>
                  <w:szCs w:val="22"/>
                </w:rPr>
                <w:delText>1</w:delText>
              </w:r>
              <w:r w:rsidR="00370F52" w:rsidDel="00972AA4">
                <w:rPr>
                  <w:color w:val="000000"/>
                  <w:sz w:val="22"/>
                  <w:szCs w:val="22"/>
                </w:rPr>
                <w:delText>0</w:delText>
              </w:r>
            </w:del>
            <w:ins w:id="478" w:author="Sandra Belková" w:date="2017-02-02T09:35:00Z">
              <w:r w:rsidR="00972AA4">
                <w:rPr>
                  <w:color w:val="000000"/>
                  <w:sz w:val="22"/>
                  <w:szCs w:val="22"/>
                </w:rPr>
                <w:t>9</w:t>
              </w:r>
            </w:ins>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840116" w:rsidP="00370F52">
            <w:pPr>
              <w:jc w:val="center"/>
              <w:rPr>
                <w:color w:val="000000"/>
                <w:sz w:val="22"/>
                <w:szCs w:val="22"/>
              </w:rPr>
            </w:pPr>
            <w:del w:id="479" w:author="Sandra Belková" w:date="2017-02-02T09:35:00Z">
              <w:r w:rsidRPr="00840116" w:rsidDel="00972AA4">
                <w:rPr>
                  <w:color w:val="000000"/>
                  <w:sz w:val="22"/>
                  <w:szCs w:val="22"/>
                </w:rPr>
                <w:delText>1</w:delText>
              </w:r>
              <w:r w:rsidR="00370F52" w:rsidDel="00972AA4">
                <w:rPr>
                  <w:color w:val="000000"/>
                  <w:sz w:val="22"/>
                  <w:szCs w:val="22"/>
                </w:rPr>
                <w:delText>1</w:delText>
              </w:r>
            </w:del>
            <w:ins w:id="480" w:author="Sandra Belková" w:date="2017-02-02T09:35:00Z">
              <w:r w:rsidR="00972AA4">
                <w:rPr>
                  <w:color w:val="000000"/>
                  <w:sz w:val="22"/>
                  <w:szCs w:val="22"/>
                </w:rPr>
                <w:t>10</w:t>
              </w:r>
            </w:ins>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840116" w:rsidRPr="00840116" w:rsidRDefault="00840116" w:rsidP="00840116">
            <w:r w:rsidRPr="00840116">
              <w:rPr>
                <w:sz w:val="20"/>
                <w:szCs w:val="20"/>
              </w:rPr>
              <w:t xml:space="preserve">Na základe overených skutočností potvrdzujem, že  </w:t>
            </w:r>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840116">
                  <w:rPr>
                    <w:sz w:val="20"/>
                    <w:szCs w:val="20"/>
                  </w:rPr>
                  <w:t>Vyberte položku.</w:t>
                </w:r>
              </w:sdtContent>
            </w:sdt>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r w:rsidRPr="00840116">
              <w:rPr>
                <w:b/>
                <w:bCs/>
                <w:sz w:val="20"/>
                <w:szCs w:val="20"/>
                <w:vertAlign w:val="superscript"/>
              </w:rPr>
              <w:footnoteReference w:id="17"/>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ins w:id="481" w:author="Hudec Branislav" w:date="2017-03-27T16:57:00Z"/>
                <w:color w:val="000000"/>
                <w:sz w:val="22"/>
                <w:szCs w:val="22"/>
              </w:rPr>
            </w:pPr>
          </w:p>
          <w:p w:rsidR="006876CA" w:rsidRDefault="006876CA" w:rsidP="00840116">
            <w:pPr>
              <w:jc w:val="center"/>
              <w:rPr>
                <w:ins w:id="482" w:author="Hudec Branislav" w:date="2017-03-27T16:57:00Z"/>
                <w:color w:val="000000"/>
                <w:sz w:val="22"/>
                <w:szCs w:val="22"/>
              </w:rPr>
            </w:pPr>
          </w:p>
          <w:p w:rsidR="006876CA" w:rsidRDefault="006876CA" w:rsidP="00840116">
            <w:pPr>
              <w:jc w:val="center"/>
              <w:rPr>
                <w:ins w:id="483" w:author="Hudec Branislav" w:date="2017-03-27T16:57:00Z"/>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Kontrolu vykonal</w:t>
            </w:r>
            <w:r w:rsidRPr="00840116">
              <w:rPr>
                <w:b/>
                <w:bCs/>
                <w:sz w:val="20"/>
                <w:szCs w:val="20"/>
                <w:vertAlign w:val="superscript"/>
              </w:rPr>
              <w:footnoteReference w:id="18"/>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A200F4" w:rsidDel="00E7460E" w:rsidRDefault="00A200F4">
      <w:pPr>
        <w:spacing w:after="200" w:line="276" w:lineRule="auto"/>
        <w:rPr>
          <w:del w:id="484" w:author="Tibor Barna" w:date="2017-03-28T12:48:00Z"/>
        </w:rPr>
      </w:pPr>
    </w:p>
    <w:p w:rsidR="00CE7535" w:rsidDel="00E7460E" w:rsidRDefault="00CE7535">
      <w:pPr>
        <w:spacing w:after="200" w:line="276" w:lineRule="auto"/>
        <w:rPr>
          <w:del w:id="485" w:author="Tibor Barna" w:date="2017-03-28T12:48:00Z"/>
        </w:rPr>
      </w:pPr>
    </w:p>
    <w:p w:rsidR="00CE7535" w:rsidDel="00E7460E" w:rsidRDefault="00CE7535">
      <w:pPr>
        <w:spacing w:after="200" w:line="276" w:lineRule="auto"/>
        <w:rPr>
          <w:del w:id="486" w:author="Tibor Barna" w:date="2017-03-28T12:48:00Z"/>
        </w:rPr>
      </w:pPr>
    </w:p>
    <w:p w:rsidR="00CE7535" w:rsidDel="00E7460E" w:rsidRDefault="00CE7535">
      <w:pPr>
        <w:spacing w:after="200" w:line="276" w:lineRule="auto"/>
        <w:rPr>
          <w:del w:id="487" w:author="Tibor Barna" w:date="2017-03-28T12:48:00Z"/>
        </w:rPr>
      </w:pPr>
    </w:p>
    <w:p w:rsidR="00CE7535" w:rsidDel="00E7460E" w:rsidRDefault="00CE7535">
      <w:pPr>
        <w:spacing w:after="200" w:line="276" w:lineRule="auto"/>
        <w:rPr>
          <w:del w:id="488" w:author="Tibor Barna" w:date="2017-03-28T12:48:00Z"/>
        </w:rPr>
      </w:pPr>
    </w:p>
    <w:p w:rsidR="00CE7535" w:rsidDel="00E7460E" w:rsidRDefault="00CE7535">
      <w:pPr>
        <w:spacing w:after="200" w:line="276" w:lineRule="auto"/>
        <w:rPr>
          <w:del w:id="489" w:author="Tibor Barna" w:date="2017-03-28T12:48:00Z"/>
        </w:rPr>
      </w:pPr>
    </w:p>
    <w:p w:rsidR="00CE7535" w:rsidDel="00E7460E" w:rsidRDefault="00CE7535">
      <w:pPr>
        <w:spacing w:after="200" w:line="276" w:lineRule="auto"/>
        <w:rPr>
          <w:del w:id="490" w:author="Tibor Barna" w:date="2017-03-28T12:48:00Z"/>
        </w:rPr>
      </w:pPr>
    </w:p>
    <w:p w:rsidR="00CE7535" w:rsidDel="00E7460E" w:rsidRDefault="00CE7535">
      <w:pPr>
        <w:spacing w:after="200" w:line="276" w:lineRule="auto"/>
        <w:rPr>
          <w:del w:id="491" w:author="Tibor Barna" w:date="2017-03-28T12:48:00Z"/>
        </w:rPr>
      </w:pPr>
    </w:p>
    <w:p w:rsidR="00CE7535" w:rsidDel="00E7460E" w:rsidRDefault="00CE7535">
      <w:pPr>
        <w:spacing w:after="200" w:line="276" w:lineRule="auto"/>
        <w:rPr>
          <w:del w:id="492" w:author="Tibor Barna" w:date="2017-03-28T12:48:00Z"/>
        </w:rPr>
      </w:pPr>
    </w:p>
    <w:p w:rsidR="00CE7535" w:rsidDel="00E7460E" w:rsidRDefault="00CE7535">
      <w:pPr>
        <w:spacing w:after="200" w:line="276" w:lineRule="auto"/>
        <w:rPr>
          <w:del w:id="493" w:author="Tibor Barna" w:date="2017-03-28T12:48:00Z"/>
        </w:rPr>
      </w:pPr>
    </w:p>
    <w:p w:rsidR="00CE7535" w:rsidDel="00E7460E" w:rsidRDefault="00CE7535">
      <w:pPr>
        <w:spacing w:after="200" w:line="276" w:lineRule="auto"/>
        <w:rPr>
          <w:del w:id="494" w:author="Tibor Barna" w:date="2017-03-28T12:48:00Z"/>
        </w:rPr>
      </w:pPr>
    </w:p>
    <w:p w:rsidR="00CE7535" w:rsidDel="00E7460E" w:rsidRDefault="00CE7535">
      <w:pPr>
        <w:spacing w:after="200" w:line="276" w:lineRule="auto"/>
        <w:rPr>
          <w:del w:id="495" w:author="Tibor Barna" w:date="2017-03-28T12:48:00Z"/>
        </w:rPr>
      </w:pPr>
    </w:p>
    <w:p w:rsidR="00CE7535" w:rsidDel="00E7460E" w:rsidRDefault="00CE7535">
      <w:pPr>
        <w:spacing w:after="200" w:line="276" w:lineRule="auto"/>
        <w:rPr>
          <w:del w:id="496" w:author="Tibor Barna" w:date="2017-03-28T12:48:00Z"/>
        </w:rPr>
      </w:pPr>
    </w:p>
    <w:p w:rsidR="00CE7535" w:rsidDel="00E7460E" w:rsidRDefault="00CE7535">
      <w:pPr>
        <w:spacing w:after="200" w:line="276" w:lineRule="auto"/>
        <w:rPr>
          <w:del w:id="497" w:author="Tibor Barna" w:date="2017-03-28T12:48:00Z"/>
        </w:rPr>
      </w:pPr>
    </w:p>
    <w:p w:rsidR="00CE7535" w:rsidDel="00E7460E" w:rsidRDefault="00CE7535">
      <w:pPr>
        <w:spacing w:after="200" w:line="276" w:lineRule="auto"/>
        <w:rPr>
          <w:del w:id="498" w:author="Tibor Barna" w:date="2017-03-28T12:48:00Z"/>
        </w:rPr>
      </w:pPr>
    </w:p>
    <w:p w:rsidR="00CE7535" w:rsidDel="00E7460E" w:rsidRDefault="00CE7535">
      <w:pPr>
        <w:spacing w:after="200" w:line="276" w:lineRule="auto"/>
        <w:rPr>
          <w:del w:id="499" w:author="Tibor Barna" w:date="2017-03-28T12:48:00Z"/>
        </w:rPr>
      </w:pPr>
    </w:p>
    <w:p w:rsidR="00CE7535" w:rsidDel="00E7460E" w:rsidRDefault="00CE7535">
      <w:pPr>
        <w:spacing w:after="200" w:line="276" w:lineRule="auto"/>
        <w:rPr>
          <w:del w:id="500" w:author="Tibor Barna" w:date="2017-03-28T12:48:00Z"/>
        </w:rPr>
      </w:pPr>
    </w:p>
    <w:p w:rsidR="00CE7535" w:rsidDel="00E7460E" w:rsidRDefault="00CE7535">
      <w:pPr>
        <w:spacing w:after="200" w:line="276" w:lineRule="auto"/>
        <w:rPr>
          <w:ins w:id="501" w:author="Hudec Branislav" w:date="2017-03-27T16:57:00Z"/>
          <w:del w:id="502" w:author="Tibor Barna" w:date="2017-03-28T12:48:00Z"/>
        </w:rPr>
      </w:pPr>
    </w:p>
    <w:p w:rsidR="006876CA" w:rsidDel="00E7460E" w:rsidRDefault="006876CA">
      <w:pPr>
        <w:spacing w:after="200" w:line="276" w:lineRule="auto"/>
        <w:rPr>
          <w:ins w:id="503" w:author="Hudec Branislav" w:date="2017-03-27T16:57:00Z"/>
          <w:del w:id="504" w:author="Tibor Barna" w:date="2017-03-28T12:48:00Z"/>
        </w:rPr>
      </w:pPr>
    </w:p>
    <w:p w:rsidR="006876CA" w:rsidDel="00E7460E" w:rsidRDefault="006876CA">
      <w:pPr>
        <w:spacing w:after="200" w:line="276" w:lineRule="auto"/>
        <w:rPr>
          <w:ins w:id="505" w:author="Hudec Branislav" w:date="2017-03-27T16:57:00Z"/>
          <w:del w:id="506" w:author="Tibor Barna" w:date="2017-03-28T12:48:00Z"/>
        </w:rPr>
      </w:pPr>
    </w:p>
    <w:p w:rsidR="006876CA" w:rsidDel="00E7460E" w:rsidRDefault="006876CA">
      <w:pPr>
        <w:spacing w:after="200" w:line="276" w:lineRule="auto"/>
        <w:rPr>
          <w:ins w:id="507" w:author="Hudec Branislav" w:date="2017-03-27T16:57:00Z"/>
          <w:del w:id="508" w:author="Tibor Barna" w:date="2017-03-28T12:48:00Z"/>
        </w:rPr>
      </w:pPr>
    </w:p>
    <w:p w:rsidR="006876CA" w:rsidDel="00E7460E" w:rsidRDefault="006876CA">
      <w:pPr>
        <w:spacing w:after="200" w:line="276" w:lineRule="auto"/>
        <w:rPr>
          <w:del w:id="509" w:author="Tibor Barna" w:date="2017-03-28T12:48:00Z"/>
        </w:rPr>
      </w:pPr>
    </w:p>
    <w:p w:rsidR="00E7460E" w:rsidRDefault="00E7460E" w:rsidP="00E7460E">
      <w:pPr>
        <w:rPr>
          <w:ins w:id="510" w:author="Tibor Barna" w:date="2017-03-28T12:48:00Z"/>
        </w:rPr>
      </w:pPr>
      <w:ins w:id="511" w:author="Tibor Barna" w:date="2017-03-28T12:48:00Z">
        <w:r>
          <w:br w:type="page"/>
        </w:r>
      </w:ins>
    </w:p>
    <w:p w:rsidR="00CE7535" w:rsidDel="00E7460E" w:rsidRDefault="00CE7535">
      <w:pPr>
        <w:spacing w:after="200" w:line="276" w:lineRule="auto"/>
        <w:rPr>
          <w:del w:id="512" w:author="Tibor Barna" w:date="2017-03-28T12:48: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513"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513"/>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del w:id="514" w:author="Kramár Róbert" w:date="2017-01-11T15:14:00Z">
              <w:r w:rsidRPr="00BB2644" w:rsidDel="00372627">
                <w:rPr>
                  <w:color w:val="000000"/>
                  <w:sz w:val="22"/>
                  <w:szCs w:val="22"/>
                </w:rPr>
                <w:delText>ITMS</w:delText>
              </w:r>
            </w:del>
            <w:ins w:id="515" w:author="Kramár Róbert" w:date="2017-01-11T15:14:00Z">
              <w:r w:rsidR="00372627">
                <w:rPr>
                  <w:color w:val="000000"/>
                  <w:sz w:val="22"/>
                  <w:szCs w:val="22"/>
                </w:rPr>
                <w:t>ITMS2014+</w:t>
              </w:r>
            </w:ins>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ins w:id="516" w:author="Kramár Róbert" w:date="2017-01-20T09:30:00Z"/>
        </w:trPr>
        <w:tc>
          <w:tcPr>
            <w:tcW w:w="3559" w:type="dxa"/>
            <w:gridSpan w:val="2"/>
            <w:shd w:val="clear" w:color="auto" w:fill="auto"/>
            <w:vAlign w:val="center"/>
          </w:tcPr>
          <w:p w:rsidR="00AD74EA" w:rsidRPr="00BB2644" w:rsidRDefault="00AD74EA" w:rsidP="001622F7">
            <w:pPr>
              <w:rPr>
                <w:ins w:id="517" w:author="Kramár Róbert" w:date="2017-01-20T09:30:00Z"/>
                <w:color w:val="000000"/>
                <w:sz w:val="22"/>
                <w:szCs w:val="22"/>
              </w:rPr>
            </w:pPr>
            <w:ins w:id="518" w:author="Kramár Róbert" w:date="2017-01-20T09:30: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5C53" w:rsidRDefault="00AD74EA" w:rsidP="001622F7">
            <w:pPr>
              <w:rPr>
                <w:ins w:id="519" w:author="Kramár Róbert" w:date="2017-01-20T09:30:00Z"/>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ins w:id="520" w:author="Sandra Belková" w:date="2017-03-21T11:25:00Z"/>
                <w:sz w:val="22"/>
                <w:szCs w:val="22"/>
              </w:rPr>
            </w:pPr>
            <w:del w:id="521" w:author="Tibor Barna" w:date="2017-03-28T12:47:00Z">
              <w:r w:rsidRPr="00A9061A" w:rsidDel="00E7460E">
                <w:rPr>
                  <w:sz w:val="22"/>
                  <w:szCs w:val="22"/>
                </w:rPr>
                <w:delText xml:space="preserve"> </w:delText>
              </w:r>
            </w:del>
            <w:ins w:id="522" w:author="Sandra Belková" w:date="2017-03-21T11:25:00Z">
              <w:r>
                <w:rPr>
                  <w:sz w:val="22"/>
                  <w:szCs w:val="22"/>
                </w:rPr>
                <w:t xml:space="preserve">a) </w:t>
              </w:r>
              <w:r w:rsidRPr="00A9061A">
                <w:rPr>
                  <w:sz w:val="22"/>
                  <w:szCs w:val="22"/>
                </w:rPr>
                <w:t>Je úspešný uchádzač zapísaný v registri partnerov verejného sektora?</w:t>
              </w:r>
            </w:ins>
          </w:p>
          <w:p w:rsidR="00C40F8C" w:rsidRPr="00A9061A" w:rsidRDefault="00C40F8C" w:rsidP="00C40F8C">
            <w:pPr>
              <w:rPr>
                <w:ins w:id="523" w:author="Sandra Belková" w:date="2017-03-21T11:25:00Z"/>
                <w:sz w:val="22"/>
                <w:szCs w:val="22"/>
              </w:rPr>
            </w:pPr>
            <w:ins w:id="524" w:author="Sandra Belková" w:date="2017-03-21T11:25:00Z">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ins>
          </w:p>
          <w:p w:rsidR="00C40F8C" w:rsidRPr="00BB2644" w:rsidRDefault="00C40F8C" w:rsidP="00C40F8C">
            <w:pPr>
              <w:rPr>
                <w:sz w:val="22"/>
                <w:szCs w:val="22"/>
              </w:rPr>
            </w:pPr>
            <w:ins w:id="525" w:author="Sandra Belková" w:date="2017-03-21T11:25:00Z">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del w:id="526" w:author="Kramár Róbert" w:date="2017-02-02T13:20:00Z">
              <w:r w:rsidR="00F24095" w:rsidDel="00A9061A">
                <w:rPr>
                  <w:color w:val="000000"/>
                  <w:sz w:val="22"/>
                  <w:szCs w:val="22"/>
                </w:rPr>
                <w:delText>8</w:delText>
              </w:r>
            </w:del>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4E2338" w:rsidRPr="00A54276" w:rsidRDefault="004E2338" w:rsidP="001622F7">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84554C" w:rsidDel="00E7460E" w:rsidRDefault="0084554C" w:rsidP="004E2338">
      <w:pPr>
        <w:spacing w:after="200" w:line="276" w:lineRule="auto"/>
        <w:rPr>
          <w:ins w:id="527" w:author="Hudec Branislav" w:date="2017-03-27T16:57:00Z"/>
          <w:del w:id="528" w:author="Tibor Barna" w:date="2017-03-28T12:48:00Z"/>
        </w:rPr>
      </w:pPr>
    </w:p>
    <w:p w:rsidR="006876CA" w:rsidDel="00E7460E" w:rsidRDefault="006876CA" w:rsidP="004E2338">
      <w:pPr>
        <w:spacing w:after="200" w:line="276" w:lineRule="auto"/>
        <w:rPr>
          <w:ins w:id="529" w:author="Hudec Branislav" w:date="2017-03-27T16:57:00Z"/>
          <w:del w:id="530" w:author="Tibor Barna" w:date="2017-03-28T12:48:00Z"/>
        </w:rPr>
      </w:pPr>
    </w:p>
    <w:p w:rsidR="006876CA" w:rsidDel="00E7460E" w:rsidRDefault="006876CA" w:rsidP="004E2338">
      <w:pPr>
        <w:spacing w:after="200" w:line="276" w:lineRule="auto"/>
        <w:rPr>
          <w:ins w:id="531" w:author="Hudec Branislav" w:date="2017-03-27T16:57:00Z"/>
          <w:del w:id="532" w:author="Tibor Barna" w:date="2017-03-28T12:48:00Z"/>
        </w:rPr>
      </w:pPr>
    </w:p>
    <w:p w:rsidR="006876CA" w:rsidDel="00E7460E" w:rsidRDefault="006876CA" w:rsidP="004E2338">
      <w:pPr>
        <w:spacing w:after="200" w:line="276" w:lineRule="auto"/>
        <w:rPr>
          <w:ins w:id="533" w:author="Hudec Branislav" w:date="2017-03-27T16:57:00Z"/>
          <w:del w:id="534" w:author="Tibor Barna" w:date="2017-03-28T12:48:00Z"/>
        </w:rPr>
      </w:pPr>
    </w:p>
    <w:p w:rsidR="006876CA" w:rsidDel="00E7460E" w:rsidRDefault="006876CA" w:rsidP="004E2338">
      <w:pPr>
        <w:spacing w:after="200" w:line="276" w:lineRule="auto"/>
        <w:rPr>
          <w:ins w:id="535" w:author="Hudec Branislav" w:date="2017-03-27T16:57:00Z"/>
          <w:del w:id="536" w:author="Tibor Barna" w:date="2017-03-28T12:48:00Z"/>
        </w:rPr>
      </w:pPr>
    </w:p>
    <w:p w:rsidR="006876CA" w:rsidDel="00E7460E" w:rsidRDefault="006876CA" w:rsidP="004E2338">
      <w:pPr>
        <w:spacing w:after="200" w:line="276" w:lineRule="auto"/>
        <w:rPr>
          <w:ins w:id="537" w:author="Hudec Branislav" w:date="2017-03-27T16:57:00Z"/>
          <w:del w:id="538" w:author="Tibor Barna" w:date="2017-03-28T12:48:00Z"/>
        </w:rPr>
      </w:pPr>
    </w:p>
    <w:p w:rsidR="006876CA" w:rsidDel="00E7460E" w:rsidRDefault="006876CA" w:rsidP="004E2338">
      <w:pPr>
        <w:spacing w:after="200" w:line="276" w:lineRule="auto"/>
        <w:rPr>
          <w:ins w:id="539" w:author="Hudec Branislav" w:date="2017-03-27T16:57:00Z"/>
          <w:del w:id="540" w:author="Tibor Barna" w:date="2017-03-28T12:48:00Z"/>
        </w:rPr>
      </w:pPr>
    </w:p>
    <w:p w:rsidR="006876CA" w:rsidDel="00E7460E" w:rsidRDefault="006876CA" w:rsidP="004E2338">
      <w:pPr>
        <w:spacing w:after="200" w:line="276" w:lineRule="auto"/>
        <w:rPr>
          <w:ins w:id="541" w:author="Hudec Branislav" w:date="2017-03-27T16:57:00Z"/>
          <w:del w:id="542" w:author="Tibor Barna" w:date="2017-03-28T12:48:00Z"/>
        </w:rPr>
      </w:pPr>
    </w:p>
    <w:p w:rsidR="006876CA" w:rsidDel="00E7460E" w:rsidRDefault="006876CA" w:rsidP="004E2338">
      <w:pPr>
        <w:spacing w:after="200" w:line="276" w:lineRule="auto"/>
        <w:rPr>
          <w:ins w:id="543" w:author="Hudec Branislav" w:date="2017-03-27T16:57:00Z"/>
          <w:del w:id="544" w:author="Tibor Barna" w:date="2017-03-28T12:48:00Z"/>
        </w:rPr>
      </w:pPr>
    </w:p>
    <w:p w:rsidR="006876CA" w:rsidDel="00E7460E" w:rsidRDefault="006876CA" w:rsidP="004E2338">
      <w:pPr>
        <w:spacing w:after="200" w:line="276" w:lineRule="auto"/>
        <w:rPr>
          <w:ins w:id="545" w:author="Hudec Branislav" w:date="2017-03-27T16:57:00Z"/>
          <w:del w:id="546" w:author="Tibor Barna" w:date="2017-03-28T12:48:00Z"/>
        </w:rPr>
      </w:pPr>
    </w:p>
    <w:p w:rsidR="006876CA" w:rsidDel="00E7460E" w:rsidRDefault="006876CA" w:rsidP="004E2338">
      <w:pPr>
        <w:spacing w:after="200" w:line="276" w:lineRule="auto"/>
        <w:rPr>
          <w:ins w:id="547" w:author="Hudec Branislav" w:date="2017-03-27T16:57:00Z"/>
          <w:del w:id="548" w:author="Tibor Barna" w:date="2017-03-28T12:48:00Z"/>
        </w:rPr>
      </w:pPr>
    </w:p>
    <w:p w:rsidR="006876CA" w:rsidDel="00E7460E" w:rsidRDefault="006876CA" w:rsidP="004E2338">
      <w:pPr>
        <w:spacing w:after="200" w:line="276" w:lineRule="auto"/>
        <w:rPr>
          <w:ins w:id="549" w:author="Hudec Branislav" w:date="2017-03-27T16:57:00Z"/>
          <w:del w:id="550" w:author="Tibor Barna" w:date="2017-03-28T12:48:00Z"/>
        </w:rPr>
      </w:pPr>
    </w:p>
    <w:p w:rsidR="006876CA" w:rsidDel="00E7460E" w:rsidRDefault="006876CA" w:rsidP="004E2338">
      <w:pPr>
        <w:spacing w:after="200" w:line="276" w:lineRule="auto"/>
        <w:rPr>
          <w:ins w:id="551" w:author="Hudec Branislav" w:date="2017-03-27T16:57:00Z"/>
          <w:del w:id="552" w:author="Tibor Barna" w:date="2017-03-28T12:48:00Z"/>
        </w:rPr>
      </w:pPr>
    </w:p>
    <w:p w:rsidR="006876CA" w:rsidDel="00E7460E" w:rsidRDefault="006876CA" w:rsidP="004E2338">
      <w:pPr>
        <w:spacing w:after="200" w:line="276" w:lineRule="auto"/>
        <w:rPr>
          <w:ins w:id="553" w:author="Hudec Branislav" w:date="2017-03-27T16:57:00Z"/>
          <w:del w:id="554" w:author="Tibor Barna" w:date="2017-03-28T12:48:00Z"/>
        </w:rPr>
      </w:pPr>
    </w:p>
    <w:p w:rsidR="006876CA" w:rsidDel="00E7460E" w:rsidRDefault="006876CA" w:rsidP="004E2338">
      <w:pPr>
        <w:spacing w:after="200" w:line="276" w:lineRule="auto"/>
        <w:rPr>
          <w:ins w:id="555" w:author="Hudec Branislav" w:date="2017-03-27T16:57:00Z"/>
          <w:del w:id="556" w:author="Tibor Barna" w:date="2017-03-28T12:48:00Z"/>
        </w:rPr>
      </w:pPr>
    </w:p>
    <w:p w:rsidR="006876CA" w:rsidDel="00E7460E" w:rsidRDefault="006876CA" w:rsidP="004E2338">
      <w:pPr>
        <w:spacing w:after="200" w:line="276" w:lineRule="auto"/>
        <w:rPr>
          <w:ins w:id="557" w:author="Hudec Branislav" w:date="2017-03-27T16:57:00Z"/>
          <w:del w:id="558" w:author="Tibor Barna" w:date="2017-03-28T12:48:00Z"/>
        </w:rPr>
      </w:pPr>
    </w:p>
    <w:p w:rsidR="006876CA" w:rsidDel="00E7460E" w:rsidRDefault="006876CA" w:rsidP="004E2338">
      <w:pPr>
        <w:spacing w:after="200" w:line="276" w:lineRule="auto"/>
        <w:rPr>
          <w:ins w:id="559" w:author="Hudec Branislav" w:date="2017-03-27T16:57:00Z"/>
          <w:del w:id="560" w:author="Tibor Barna" w:date="2017-03-28T12:48:00Z"/>
        </w:rPr>
      </w:pPr>
    </w:p>
    <w:p w:rsidR="006876CA" w:rsidDel="00E7460E" w:rsidRDefault="006876CA" w:rsidP="004E2338">
      <w:pPr>
        <w:spacing w:after="200" w:line="276" w:lineRule="auto"/>
        <w:rPr>
          <w:del w:id="561" w:author="Tibor Barna" w:date="2017-03-28T12:48:00Z"/>
        </w:rPr>
      </w:pPr>
    </w:p>
    <w:p w:rsidR="00E7460E" w:rsidRPr="00E7460E" w:rsidRDefault="00E7460E" w:rsidP="00E7460E">
      <w:pPr>
        <w:rPr>
          <w:ins w:id="562" w:author="Tibor Barna" w:date="2017-03-28T12:48:00Z"/>
        </w:rPr>
      </w:pPr>
      <w:ins w:id="563" w:author="Tibor Barna" w:date="2017-03-28T12:48:00Z">
        <w:r w:rsidRPr="00E7460E">
          <w:br w:type="page"/>
        </w:r>
      </w:ins>
    </w:p>
    <w:p w:rsidR="0084554C" w:rsidDel="00E7460E" w:rsidRDefault="0084554C" w:rsidP="004E2338">
      <w:pPr>
        <w:spacing w:after="200" w:line="276" w:lineRule="auto"/>
        <w:rPr>
          <w:del w:id="564" w:author="Tibor Barna" w:date="2017-03-28T12:48: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565" w:name="KZ_11"/>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565"/>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del w:id="566" w:author="Kramár Róbert" w:date="2017-01-11T15:14:00Z">
              <w:r w:rsidRPr="00BB2644" w:rsidDel="00372627">
                <w:rPr>
                  <w:color w:val="000000"/>
                  <w:sz w:val="22"/>
                  <w:szCs w:val="22"/>
                </w:rPr>
                <w:delText>ITMS</w:delText>
              </w:r>
            </w:del>
            <w:ins w:id="567" w:author="Kramár Róbert" w:date="2017-01-11T15:14:00Z">
              <w:r w:rsidR="00372627">
                <w:rPr>
                  <w:color w:val="000000"/>
                  <w:sz w:val="22"/>
                  <w:szCs w:val="22"/>
                </w:rPr>
                <w:t>ITMS2014+</w:t>
              </w:r>
            </w:ins>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ins w:id="568" w:author="Kramár Róbert" w:date="2017-01-20T09:30:00Z"/>
        </w:trPr>
        <w:tc>
          <w:tcPr>
            <w:tcW w:w="3559" w:type="dxa"/>
            <w:gridSpan w:val="2"/>
            <w:shd w:val="clear" w:color="auto" w:fill="auto"/>
            <w:vAlign w:val="center"/>
          </w:tcPr>
          <w:p w:rsidR="00AD74EA" w:rsidRPr="00BB2644" w:rsidRDefault="00AD74EA" w:rsidP="001622F7">
            <w:pPr>
              <w:rPr>
                <w:ins w:id="569" w:author="Kramár Róbert" w:date="2017-01-20T09:30:00Z"/>
                <w:color w:val="000000"/>
                <w:sz w:val="22"/>
                <w:szCs w:val="22"/>
              </w:rPr>
            </w:pPr>
            <w:ins w:id="570" w:author="Kramár Róbert" w:date="2017-01-20T09:30: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1622F7">
            <w:pPr>
              <w:rPr>
                <w:ins w:id="571" w:author="Kramár Róbert" w:date="2017-01-20T09:30:00Z"/>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E92290" w:rsidRPr="00A54276" w:rsidRDefault="00E92290" w:rsidP="001622F7">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pPr>
        <w:rPr>
          <w:ins w:id="572" w:author="Tibor Barna" w:date="2017-03-28T12:48:00Z"/>
        </w:rPr>
      </w:pPr>
      <w:ins w:id="573" w:author="Tibor Barna" w:date="2017-03-28T12:48:00Z">
        <w:r w:rsidRPr="00E7460E">
          <w:br w:type="page"/>
        </w:r>
      </w:ins>
    </w:p>
    <w:p w:rsidR="00A200F4" w:rsidDel="00E7460E" w:rsidRDefault="00A200F4">
      <w:pPr>
        <w:spacing w:after="200" w:line="276" w:lineRule="auto"/>
        <w:rPr>
          <w:del w:id="574" w:author="Tibor Barna" w:date="2017-03-28T12:48:00Z"/>
        </w:rPr>
      </w:pPr>
    </w:p>
    <w:p w:rsidR="0084554C" w:rsidDel="00E7460E" w:rsidRDefault="0084554C">
      <w:pPr>
        <w:spacing w:after="200" w:line="276" w:lineRule="auto"/>
        <w:rPr>
          <w:ins w:id="575" w:author="Hudec Branislav" w:date="2017-03-27T16:57:00Z"/>
          <w:del w:id="576" w:author="Tibor Barna" w:date="2017-03-28T12:48:00Z"/>
        </w:rPr>
      </w:pPr>
    </w:p>
    <w:p w:rsidR="006876CA" w:rsidDel="00E7460E" w:rsidRDefault="006876CA">
      <w:pPr>
        <w:spacing w:after="200" w:line="276" w:lineRule="auto"/>
        <w:rPr>
          <w:ins w:id="577" w:author="Hudec Branislav" w:date="2017-03-27T16:57:00Z"/>
          <w:del w:id="578" w:author="Tibor Barna" w:date="2017-03-28T12:48:00Z"/>
        </w:rPr>
      </w:pPr>
    </w:p>
    <w:p w:rsidR="006876CA" w:rsidDel="00E7460E" w:rsidRDefault="006876CA">
      <w:pPr>
        <w:spacing w:after="200" w:line="276" w:lineRule="auto"/>
        <w:rPr>
          <w:del w:id="579" w:author="Tibor Barna" w:date="2017-03-28T12:48:00Z"/>
        </w:rPr>
      </w:pPr>
    </w:p>
    <w:p w:rsidR="0084554C" w:rsidDel="00E7460E" w:rsidRDefault="0084554C">
      <w:pPr>
        <w:spacing w:after="200" w:line="276" w:lineRule="auto"/>
        <w:rPr>
          <w:del w:id="580" w:author="Tibor Barna" w:date="2017-03-28T12:48:00Z"/>
        </w:rPr>
      </w:pPr>
    </w:p>
    <w:p w:rsidR="0084554C" w:rsidDel="00E7460E" w:rsidRDefault="0084554C">
      <w:pPr>
        <w:spacing w:after="200" w:line="276" w:lineRule="auto"/>
        <w:rPr>
          <w:del w:id="581" w:author="Tibor Barna" w:date="2017-03-28T12:48:00Z"/>
        </w:rPr>
      </w:pPr>
    </w:p>
    <w:p w:rsidR="0084554C" w:rsidDel="00E7460E" w:rsidRDefault="0084554C">
      <w:pPr>
        <w:spacing w:after="200" w:line="276" w:lineRule="auto"/>
        <w:rPr>
          <w:del w:id="582" w:author="Tibor Barna" w:date="2017-03-28T12:48:00Z"/>
        </w:rPr>
      </w:pPr>
    </w:p>
    <w:p w:rsidR="0084554C" w:rsidDel="00E7460E" w:rsidRDefault="0084554C">
      <w:pPr>
        <w:spacing w:after="200" w:line="276" w:lineRule="auto"/>
        <w:rPr>
          <w:del w:id="583" w:author="Tibor Barna" w:date="2017-03-28T12:48: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584" w:name="KZ_12"/>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584"/>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del w:id="585" w:author="Kramár Róbert" w:date="2017-01-11T15:14:00Z">
              <w:r w:rsidRPr="00BB2644" w:rsidDel="00372627">
                <w:rPr>
                  <w:color w:val="000000"/>
                  <w:sz w:val="22"/>
                  <w:szCs w:val="22"/>
                </w:rPr>
                <w:delText>ITMS</w:delText>
              </w:r>
            </w:del>
            <w:ins w:id="586" w:author="Kramár Róbert" w:date="2017-01-11T15:14:00Z">
              <w:r w:rsidR="00372627">
                <w:rPr>
                  <w:color w:val="000000"/>
                  <w:sz w:val="22"/>
                  <w:szCs w:val="22"/>
                </w:rPr>
                <w:t>ITMS2014+</w:t>
              </w:r>
            </w:ins>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ins w:id="587" w:author="Kramár Róbert" w:date="2017-01-20T09:30:00Z"/>
        </w:trPr>
        <w:tc>
          <w:tcPr>
            <w:tcW w:w="3559" w:type="dxa"/>
            <w:gridSpan w:val="2"/>
            <w:shd w:val="clear" w:color="auto" w:fill="auto"/>
            <w:vAlign w:val="center"/>
          </w:tcPr>
          <w:p w:rsidR="00AD74EA" w:rsidRPr="00BB2644" w:rsidRDefault="00AD74EA" w:rsidP="001622F7">
            <w:pPr>
              <w:rPr>
                <w:ins w:id="588" w:author="Kramár Róbert" w:date="2017-01-20T09:30:00Z"/>
                <w:color w:val="000000"/>
                <w:sz w:val="22"/>
                <w:szCs w:val="22"/>
              </w:rPr>
            </w:pPr>
            <w:ins w:id="589" w:author="Kramár Róbert" w:date="2017-01-20T09:30: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1622F7">
            <w:pPr>
              <w:rPr>
                <w:ins w:id="590" w:author="Kramár Róbert" w:date="2017-01-20T09:30:00Z"/>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ins w:id="591" w:author="Sandra Belková" w:date="2017-03-21T11:27:00Z"/>
                <w:sz w:val="22"/>
                <w:szCs w:val="22"/>
              </w:rPr>
            </w:pPr>
            <w:ins w:id="592" w:author="Sandra Belková" w:date="2017-03-21T11:27:00Z">
              <w:r>
                <w:rPr>
                  <w:sz w:val="22"/>
                  <w:szCs w:val="22"/>
                </w:rPr>
                <w:t xml:space="preserve">a) </w:t>
              </w:r>
              <w:r w:rsidRPr="00A9061A">
                <w:rPr>
                  <w:sz w:val="22"/>
                  <w:szCs w:val="22"/>
                </w:rPr>
                <w:t>Je úspešný uchádzač zapísaný v registri partnerov verejného sektora?</w:t>
              </w:r>
            </w:ins>
          </w:p>
          <w:p w:rsidR="003D2D2B" w:rsidRPr="00A9061A" w:rsidRDefault="003D2D2B" w:rsidP="003D2D2B">
            <w:pPr>
              <w:rPr>
                <w:ins w:id="593" w:author="Sandra Belková" w:date="2017-03-21T11:27:00Z"/>
                <w:sz w:val="22"/>
                <w:szCs w:val="22"/>
              </w:rPr>
            </w:pPr>
            <w:ins w:id="594" w:author="Sandra Belková" w:date="2017-03-21T11:27:00Z">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ins>
          </w:p>
          <w:p w:rsidR="003D2D2B" w:rsidRPr="00BB2644" w:rsidRDefault="003D2D2B" w:rsidP="003D2D2B">
            <w:pPr>
              <w:rPr>
                <w:color w:val="000000"/>
                <w:sz w:val="22"/>
                <w:szCs w:val="22"/>
              </w:rPr>
            </w:pPr>
            <w:ins w:id="595" w:author="Sandra Belková" w:date="2017-03-21T11:27:00Z">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ins>
            <w:del w:id="596" w:author="Sandra Belková" w:date="2017-03-21T11:27:00Z">
              <w:r w:rsidRPr="00A9061A" w:rsidDel="00AC3176">
                <w:rPr>
                  <w:sz w:val="22"/>
                  <w:szCs w:val="22"/>
                </w:rPr>
                <w:delText xml:space="preserve"> </w:delText>
              </w:r>
            </w:del>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del w:id="597" w:author="Kramár Róbert" w:date="2017-02-02T13:20:00Z">
              <w:r w:rsidRPr="00BB2644" w:rsidDel="00A9061A">
                <w:rPr>
                  <w:color w:val="000000"/>
                  <w:sz w:val="22"/>
                  <w:szCs w:val="22"/>
                </w:rPr>
                <w:delText>7</w:delText>
              </w:r>
            </w:del>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3D2D2B" w:rsidRPr="00A54276" w:rsidRDefault="003D2D2B" w:rsidP="003D2D2B">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9AA48D3B3E5D4D9C8DF810C815659EB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ins w:id="598" w:author="Hudec Branislav" w:date="2017-03-27T16:57:00Z"/>
                <w:color w:val="000000"/>
                <w:sz w:val="22"/>
                <w:szCs w:val="22"/>
              </w:rPr>
            </w:pPr>
          </w:p>
          <w:p w:rsidR="006876CA" w:rsidRDefault="006876CA" w:rsidP="003D2D2B">
            <w:pPr>
              <w:jc w:val="center"/>
              <w:rPr>
                <w:ins w:id="599" w:author="Hudec Branislav" w:date="2017-03-27T16:57:00Z"/>
                <w:color w:val="000000"/>
                <w:sz w:val="22"/>
                <w:szCs w:val="22"/>
              </w:rPr>
            </w:pPr>
          </w:p>
          <w:p w:rsidR="006876CA" w:rsidRDefault="006876CA" w:rsidP="003D2D2B">
            <w:pPr>
              <w:jc w:val="center"/>
              <w:rPr>
                <w:ins w:id="600" w:author="Hudec Branislav" w:date="2017-03-27T16:57:00Z"/>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pPr>
        <w:rPr>
          <w:ins w:id="601" w:author="Tibor Barna" w:date="2017-03-28T12:48:00Z"/>
        </w:rPr>
      </w:pPr>
      <w:ins w:id="602" w:author="Tibor Barna" w:date="2017-03-28T12:48:00Z">
        <w:r w:rsidRPr="00E7460E">
          <w:br w:type="page"/>
        </w:r>
      </w:ins>
    </w:p>
    <w:p w:rsidR="00A200F4" w:rsidDel="00E7460E" w:rsidRDefault="00A200F4">
      <w:pPr>
        <w:spacing w:after="200" w:line="276" w:lineRule="auto"/>
        <w:rPr>
          <w:del w:id="603" w:author="Tibor Barna" w:date="2017-03-28T12:48:00Z"/>
        </w:rPr>
      </w:pPr>
    </w:p>
    <w:p w:rsidR="00A200F4" w:rsidDel="00E7460E" w:rsidRDefault="00A200F4">
      <w:pPr>
        <w:spacing w:after="200" w:line="276" w:lineRule="auto"/>
        <w:rPr>
          <w:ins w:id="604" w:author="Hudec Branislav" w:date="2017-03-27T16:57:00Z"/>
          <w:del w:id="605" w:author="Tibor Barna" w:date="2017-03-28T12:48:00Z"/>
        </w:rPr>
      </w:pPr>
    </w:p>
    <w:p w:rsidR="006876CA" w:rsidDel="00E7460E" w:rsidRDefault="006876CA">
      <w:pPr>
        <w:spacing w:after="200" w:line="276" w:lineRule="auto"/>
        <w:rPr>
          <w:ins w:id="606" w:author="Hudec Branislav" w:date="2017-03-27T16:57:00Z"/>
          <w:del w:id="607" w:author="Tibor Barna" w:date="2017-03-28T12:48:00Z"/>
        </w:rPr>
      </w:pPr>
    </w:p>
    <w:p w:rsidR="006876CA" w:rsidDel="00E7460E" w:rsidRDefault="006876CA">
      <w:pPr>
        <w:spacing w:after="200" w:line="276" w:lineRule="auto"/>
        <w:rPr>
          <w:ins w:id="608" w:author="Hudec Branislav" w:date="2017-03-27T16:57:00Z"/>
          <w:del w:id="609" w:author="Tibor Barna" w:date="2017-03-28T12:48:00Z"/>
        </w:rPr>
      </w:pPr>
    </w:p>
    <w:p w:rsidR="006876CA" w:rsidDel="00E7460E" w:rsidRDefault="006876CA">
      <w:pPr>
        <w:spacing w:after="200" w:line="276" w:lineRule="auto"/>
        <w:rPr>
          <w:ins w:id="610" w:author="Hudec Branislav" w:date="2017-03-27T16:57:00Z"/>
          <w:del w:id="611" w:author="Tibor Barna" w:date="2017-03-28T12:48:00Z"/>
        </w:rPr>
      </w:pPr>
    </w:p>
    <w:p w:rsidR="006876CA" w:rsidDel="00E7460E" w:rsidRDefault="006876CA">
      <w:pPr>
        <w:spacing w:after="200" w:line="276" w:lineRule="auto"/>
        <w:rPr>
          <w:ins w:id="612" w:author="Hudec Branislav" w:date="2017-03-27T16:57:00Z"/>
          <w:del w:id="613" w:author="Tibor Barna" w:date="2017-03-28T12:48:00Z"/>
        </w:rPr>
      </w:pPr>
    </w:p>
    <w:p w:rsidR="006876CA" w:rsidDel="00E7460E" w:rsidRDefault="006876CA">
      <w:pPr>
        <w:spacing w:after="200" w:line="276" w:lineRule="auto"/>
        <w:rPr>
          <w:ins w:id="614" w:author="Hudec Branislav" w:date="2017-03-27T16:57:00Z"/>
          <w:del w:id="615" w:author="Tibor Barna" w:date="2017-03-28T12:48:00Z"/>
        </w:rPr>
      </w:pPr>
    </w:p>
    <w:p w:rsidR="006876CA" w:rsidDel="00E7460E" w:rsidRDefault="006876CA">
      <w:pPr>
        <w:spacing w:after="200" w:line="276" w:lineRule="auto"/>
        <w:rPr>
          <w:ins w:id="616" w:author="Hudec Branislav" w:date="2017-03-27T16:57:00Z"/>
          <w:del w:id="617" w:author="Tibor Barna" w:date="2017-03-28T12:48:00Z"/>
        </w:rPr>
      </w:pPr>
    </w:p>
    <w:p w:rsidR="006876CA" w:rsidDel="00E7460E" w:rsidRDefault="006876CA">
      <w:pPr>
        <w:spacing w:after="200" w:line="276" w:lineRule="auto"/>
        <w:rPr>
          <w:ins w:id="618" w:author="Hudec Branislav" w:date="2017-03-27T16:57:00Z"/>
          <w:del w:id="619" w:author="Tibor Barna" w:date="2017-03-28T12:48:00Z"/>
        </w:rPr>
      </w:pPr>
    </w:p>
    <w:p w:rsidR="006876CA" w:rsidDel="00E7460E" w:rsidRDefault="006876CA">
      <w:pPr>
        <w:spacing w:after="200" w:line="276" w:lineRule="auto"/>
        <w:rPr>
          <w:ins w:id="620" w:author="Hudec Branislav" w:date="2017-03-27T16:57:00Z"/>
          <w:del w:id="621" w:author="Tibor Barna" w:date="2017-03-28T12:48:00Z"/>
        </w:rPr>
      </w:pPr>
    </w:p>
    <w:p w:rsidR="006876CA" w:rsidDel="00E7460E" w:rsidRDefault="006876CA">
      <w:pPr>
        <w:spacing w:after="200" w:line="276" w:lineRule="auto"/>
        <w:rPr>
          <w:ins w:id="622" w:author="Hudec Branislav" w:date="2017-03-27T16:57:00Z"/>
          <w:del w:id="623" w:author="Tibor Barna" w:date="2017-03-28T12:48:00Z"/>
        </w:rPr>
      </w:pPr>
    </w:p>
    <w:p w:rsidR="006876CA" w:rsidDel="00E7460E" w:rsidRDefault="006876CA">
      <w:pPr>
        <w:spacing w:after="200" w:line="276" w:lineRule="auto"/>
        <w:rPr>
          <w:ins w:id="624" w:author="Hudec Branislav" w:date="2017-03-27T16:57:00Z"/>
          <w:del w:id="625" w:author="Tibor Barna" w:date="2017-03-28T12:48:00Z"/>
        </w:rPr>
      </w:pPr>
    </w:p>
    <w:p w:rsidR="006876CA" w:rsidDel="00E7460E" w:rsidRDefault="006876CA">
      <w:pPr>
        <w:spacing w:after="200" w:line="276" w:lineRule="auto"/>
        <w:rPr>
          <w:ins w:id="626" w:author="Hudec Branislav" w:date="2017-03-27T16:57:00Z"/>
          <w:del w:id="627" w:author="Tibor Barna" w:date="2017-03-28T12:48:00Z"/>
        </w:rPr>
      </w:pPr>
    </w:p>
    <w:p w:rsidR="006876CA" w:rsidDel="00E7460E" w:rsidRDefault="006876CA">
      <w:pPr>
        <w:spacing w:after="200" w:line="276" w:lineRule="auto"/>
        <w:rPr>
          <w:ins w:id="628" w:author="Hudec Branislav" w:date="2017-03-27T16:57:00Z"/>
          <w:del w:id="629" w:author="Tibor Barna" w:date="2017-03-28T12:48:00Z"/>
        </w:rPr>
      </w:pPr>
    </w:p>
    <w:p w:rsidR="006876CA" w:rsidDel="00E7460E" w:rsidRDefault="006876CA">
      <w:pPr>
        <w:spacing w:after="200" w:line="276" w:lineRule="auto"/>
        <w:rPr>
          <w:ins w:id="630" w:author="Hudec Branislav" w:date="2017-03-27T16:57:00Z"/>
          <w:del w:id="631" w:author="Tibor Barna" w:date="2017-03-28T12:48:00Z"/>
        </w:rPr>
      </w:pPr>
    </w:p>
    <w:p w:rsidR="006876CA" w:rsidDel="00E7460E" w:rsidRDefault="006876CA">
      <w:pPr>
        <w:spacing w:after="200" w:line="276" w:lineRule="auto"/>
        <w:rPr>
          <w:ins w:id="632" w:author="Hudec Branislav" w:date="2017-03-27T16:57:00Z"/>
          <w:del w:id="633" w:author="Tibor Barna" w:date="2017-03-28T12:48:00Z"/>
        </w:rPr>
      </w:pPr>
    </w:p>
    <w:p w:rsidR="006876CA" w:rsidDel="00E7460E" w:rsidRDefault="006876CA">
      <w:pPr>
        <w:spacing w:after="200" w:line="276" w:lineRule="auto"/>
        <w:rPr>
          <w:ins w:id="634" w:author="Hudec Branislav" w:date="2017-03-27T16:57:00Z"/>
          <w:del w:id="635" w:author="Tibor Barna" w:date="2017-03-28T12:48:00Z"/>
        </w:rPr>
      </w:pPr>
    </w:p>
    <w:p w:rsidR="006876CA" w:rsidDel="00E7460E" w:rsidRDefault="006876CA">
      <w:pPr>
        <w:spacing w:after="200" w:line="276" w:lineRule="auto"/>
        <w:rPr>
          <w:ins w:id="636" w:author="Hudec Branislav" w:date="2017-03-27T16:57:00Z"/>
          <w:del w:id="637" w:author="Tibor Barna" w:date="2017-03-28T12:48:00Z"/>
        </w:rPr>
      </w:pPr>
    </w:p>
    <w:p w:rsidR="006876CA" w:rsidDel="00E7460E" w:rsidRDefault="006876CA">
      <w:pPr>
        <w:spacing w:after="200" w:line="276" w:lineRule="auto"/>
        <w:rPr>
          <w:ins w:id="638" w:author="Hudec Branislav" w:date="2017-03-27T16:57:00Z"/>
          <w:del w:id="639" w:author="Tibor Barna" w:date="2017-03-28T12:48:00Z"/>
        </w:rPr>
      </w:pPr>
    </w:p>
    <w:p w:rsidR="006876CA" w:rsidDel="00E7460E" w:rsidRDefault="006876CA">
      <w:pPr>
        <w:spacing w:after="200" w:line="276" w:lineRule="auto"/>
        <w:rPr>
          <w:del w:id="640" w:author="Tibor Barna" w:date="2017-03-28T12:48:00Z"/>
        </w:rPr>
      </w:pPr>
    </w:p>
    <w:p w:rsidR="00A200F4" w:rsidDel="00E7460E" w:rsidRDefault="00A200F4">
      <w:pPr>
        <w:spacing w:after="200" w:line="276" w:lineRule="auto"/>
        <w:rPr>
          <w:del w:id="641" w:author="Tibor Barna" w:date="2017-03-28T12:48:00Z"/>
        </w:rPr>
      </w:pPr>
    </w:p>
    <w:p w:rsidR="00840116" w:rsidDel="00E7460E" w:rsidRDefault="00840116">
      <w:pPr>
        <w:spacing w:after="200" w:line="276" w:lineRule="auto"/>
        <w:rPr>
          <w:del w:id="642" w:author="Tibor Barna" w:date="2017-03-28T12:49: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643">
          <w:tblGrid>
            <w:gridCol w:w="582"/>
            <w:gridCol w:w="2977"/>
            <w:gridCol w:w="1843"/>
            <w:gridCol w:w="567"/>
            <w:gridCol w:w="567"/>
            <w:gridCol w:w="776"/>
            <w:gridCol w:w="1775"/>
          </w:tblGrid>
        </w:tblGridChange>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44" w:name="KZ_1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64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645" w:author="Kramár Róbert" w:date="2017-01-11T15:14:00Z">
              <w:r w:rsidRPr="00BB2644" w:rsidDel="00372627">
                <w:rPr>
                  <w:color w:val="000000"/>
                  <w:sz w:val="22"/>
                  <w:szCs w:val="22"/>
                </w:rPr>
                <w:delText>ITMS</w:delText>
              </w:r>
            </w:del>
            <w:ins w:id="646"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647" w:author="Kramár Róbert" w:date="2017-01-20T09:30:00Z"/>
        </w:trPr>
        <w:tc>
          <w:tcPr>
            <w:tcW w:w="3559" w:type="dxa"/>
            <w:gridSpan w:val="2"/>
            <w:shd w:val="clear" w:color="auto" w:fill="auto"/>
            <w:vAlign w:val="center"/>
          </w:tcPr>
          <w:p w:rsidR="00AD74EA" w:rsidRPr="00BB2644" w:rsidRDefault="00AD74EA" w:rsidP="00BB2644">
            <w:pPr>
              <w:rPr>
                <w:ins w:id="648" w:author="Kramár Róbert" w:date="2017-01-20T09:30:00Z"/>
                <w:color w:val="000000"/>
                <w:sz w:val="22"/>
                <w:szCs w:val="22"/>
              </w:rPr>
            </w:pPr>
            <w:ins w:id="649" w:author="Kramár Róbert" w:date="2017-01-20T09:30: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650" w:author="Kramár Róbert" w:date="2017-01-20T09:30: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BB5C53">
        <w:trPr>
          <w:trHeight w:val="300"/>
          <w:del w:id="651" w:author="Kramár Róbert" w:date="2017-01-10T10:56:00Z"/>
        </w:trPr>
        <w:tc>
          <w:tcPr>
            <w:tcW w:w="3559" w:type="dxa"/>
            <w:gridSpan w:val="2"/>
            <w:shd w:val="clear" w:color="auto" w:fill="auto"/>
            <w:vAlign w:val="center"/>
            <w:hideMark/>
          </w:tcPr>
          <w:p w:rsidR="00BB2644" w:rsidRPr="00BB2644" w:rsidDel="005970ED" w:rsidRDefault="00BB2644" w:rsidP="00BB2644">
            <w:pPr>
              <w:rPr>
                <w:del w:id="652" w:author="Kramár Róbert" w:date="2017-01-10T10:56:00Z"/>
                <w:color w:val="000000"/>
                <w:sz w:val="22"/>
                <w:szCs w:val="22"/>
              </w:rPr>
            </w:pPr>
            <w:del w:id="653" w:author="Kramár Róbert" w:date="2017-01-10T10:56:00Z">
              <w:r w:rsidRPr="00BB2644" w:rsidDel="005970ED">
                <w:rPr>
                  <w:color w:val="000000"/>
                  <w:sz w:val="22"/>
                  <w:szCs w:val="22"/>
                </w:rPr>
                <w:delText>Číslo oznámenia vo vestníku VO</w:delText>
              </w:r>
            </w:del>
          </w:p>
        </w:tc>
        <w:tc>
          <w:tcPr>
            <w:tcW w:w="5528" w:type="dxa"/>
            <w:gridSpan w:val="5"/>
            <w:shd w:val="clear" w:color="auto" w:fill="auto"/>
            <w:vAlign w:val="center"/>
            <w:hideMark/>
          </w:tcPr>
          <w:p w:rsidR="00BB2644" w:rsidRPr="00BB2644" w:rsidDel="005970ED" w:rsidRDefault="00BB2644" w:rsidP="00BB2644">
            <w:pPr>
              <w:rPr>
                <w:del w:id="654" w:author="Kramár Róbert" w:date="2017-01-10T10:56:00Z"/>
                <w:color w:val="000000"/>
                <w:sz w:val="22"/>
                <w:szCs w:val="22"/>
              </w:rPr>
            </w:pPr>
            <w:del w:id="655" w:author="Kramár Róbert" w:date="2017-01-10T10:56:00Z">
              <w:r w:rsidRPr="00BB2644" w:rsidDel="005970ED">
                <w:rPr>
                  <w:color w:val="000000"/>
                  <w:sz w:val="22"/>
                  <w:szCs w:val="22"/>
                </w:rPr>
                <w:delText> </w:delText>
              </w:r>
            </w:del>
          </w:p>
        </w:tc>
      </w:tr>
      <w:tr w:rsidR="00BB2644" w:rsidRPr="00BB2644" w:rsidDel="005970ED" w:rsidTr="00BB5C53">
        <w:trPr>
          <w:trHeight w:val="300"/>
          <w:del w:id="656" w:author="Kramár Róbert" w:date="2017-01-10T10:56:00Z"/>
        </w:trPr>
        <w:tc>
          <w:tcPr>
            <w:tcW w:w="3559" w:type="dxa"/>
            <w:gridSpan w:val="2"/>
            <w:shd w:val="clear" w:color="auto" w:fill="auto"/>
            <w:vAlign w:val="center"/>
            <w:hideMark/>
          </w:tcPr>
          <w:p w:rsidR="00BB2644" w:rsidRPr="00BB2644" w:rsidDel="005970ED" w:rsidRDefault="00BB2644" w:rsidP="00BB2644">
            <w:pPr>
              <w:rPr>
                <w:del w:id="657" w:author="Kramár Róbert" w:date="2017-01-10T10:56:00Z"/>
                <w:color w:val="000000"/>
                <w:sz w:val="22"/>
                <w:szCs w:val="22"/>
              </w:rPr>
            </w:pPr>
            <w:del w:id="658" w:author="Kramár Róbert" w:date="2017-01-10T10:56:00Z">
              <w:r w:rsidRPr="00BB2644" w:rsidDel="005970ED">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5970ED" w:rsidRDefault="00BB2644" w:rsidP="00BB2644">
            <w:pPr>
              <w:rPr>
                <w:del w:id="659" w:author="Kramár Róbert" w:date="2017-01-10T10:56:00Z"/>
                <w:color w:val="000000"/>
                <w:sz w:val="22"/>
                <w:szCs w:val="22"/>
              </w:rPr>
            </w:pPr>
            <w:del w:id="660" w:author="Kramár Róbert" w:date="2017-01-10T10:56:00Z">
              <w:r w:rsidRPr="00BB2644" w:rsidDel="005970ED">
                <w:rPr>
                  <w:color w:val="000000"/>
                  <w:sz w:val="22"/>
                  <w:szCs w:val="22"/>
                </w:rPr>
                <w:delText> </w:delText>
              </w:r>
            </w:del>
          </w:p>
        </w:tc>
      </w:tr>
      <w:tr w:rsidR="00BB2644" w:rsidRPr="00BB2644" w:rsidDel="005970ED" w:rsidTr="00BB5C53">
        <w:trPr>
          <w:trHeight w:val="300"/>
          <w:del w:id="661" w:author="Kramár Róbert" w:date="2017-01-10T10:56:00Z"/>
        </w:trPr>
        <w:tc>
          <w:tcPr>
            <w:tcW w:w="3559" w:type="dxa"/>
            <w:gridSpan w:val="2"/>
            <w:shd w:val="clear" w:color="auto" w:fill="auto"/>
            <w:vAlign w:val="center"/>
            <w:hideMark/>
          </w:tcPr>
          <w:p w:rsidR="00BB2644" w:rsidRPr="00BB2644" w:rsidDel="005970ED" w:rsidRDefault="00BB2644" w:rsidP="00BB2644">
            <w:pPr>
              <w:rPr>
                <w:del w:id="662" w:author="Kramár Róbert" w:date="2017-01-10T10:56:00Z"/>
                <w:color w:val="000000"/>
                <w:sz w:val="22"/>
                <w:szCs w:val="22"/>
              </w:rPr>
            </w:pPr>
            <w:del w:id="663" w:author="Kramár Róbert" w:date="2017-01-10T10:56:00Z">
              <w:r w:rsidRPr="00BB2644" w:rsidDel="005970ED">
                <w:rPr>
                  <w:color w:val="000000"/>
                  <w:sz w:val="22"/>
                  <w:szCs w:val="22"/>
                </w:rPr>
                <w:delText>Názov dodávateľa</w:delText>
              </w:r>
            </w:del>
          </w:p>
        </w:tc>
        <w:tc>
          <w:tcPr>
            <w:tcW w:w="5528" w:type="dxa"/>
            <w:gridSpan w:val="5"/>
            <w:shd w:val="clear" w:color="auto" w:fill="auto"/>
            <w:vAlign w:val="center"/>
            <w:hideMark/>
          </w:tcPr>
          <w:p w:rsidR="00BB2644" w:rsidRPr="00BB2644" w:rsidDel="005970ED" w:rsidRDefault="00BB2644" w:rsidP="00BB2644">
            <w:pPr>
              <w:rPr>
                <w:del w:id="664" w:author="Kramár Róbert" w:date="2017-01-10T10:56:00Z"/>
                <w:color w:val="000000"/>
                <w:sz w:val="22"/>
                <w:szCs w:val="22"/>
              </w:rPr>
            </w:pPr>
            <w:del w:id="665" w:author="Kramár Róbert" w:date="2017-01-10T10:56:00Z">
              <w:r w:rsidRPr="00BB2644" w:rsidDel="005970ED">
                <w:rPr>
                  <w:color w:val="000000"/>
                  <w:sz w:val="22"/>
                  <w:szCs w:val="22"/>
                </w:rPr>
                <w:delText> </w:delText>
              </w:r>
            </w:del>
          </w:p>
        </w:tc>
      </w:tr>
      <w:tr w:rsidR="00BB2644" w:rsidRPr="00BB2644" w:rsidDel="005970ED" w:rsidTr="00BB5C53">
        <w:trPr>
          <w:trHeight w:val="300"/>
          <w:del w:id="666" w:author="Kramár Róbert" w:date="2017-01-10T10:56:00Z"/>
        </w:trPr>
        <w:tc>
          <w:tcPr>
            <w:tcW w:w="3559" w:type="dxa"/>
            <w:gridSpan w:val="2"/>
            <w:shd w:val="clear" w:color="auto" w:fill="auto"/>
            <w:vAlign w:val="center"/>
            <w:hideMark/>
          </w:tcPr>
          <w:p w:rsidR="00BB2644" w:rsidRPr="00BB2644" w:rsidDel="005970ED" w:rsidRDefault="00BB2644" w:rsidP="00BB2644">
            <w:pPr>
              <w:rPr>
                <w:del w:id="667" w:author="Kramár Róbert" w:date="2017-01-10T10:56:00Z"/>
                <w:color w:val="000000"/>
                <w:sz w:val="22"/>
                <w:szCs w:val="22"/>
              </w:rPr>
            </w:pPr>
            <w:del w:id="668" w:author="Kramár Róbert" w:date="2017-01-10T10:56:00Z">
              <w:r w:rsidRPr="00BB2644" w:rsidDel="005970ED">
                <w:rPr>
                  <w:color w:val="000000"/>
                  <w:sz w:val="22"/>
                  <w:szCs w:val="22"/>
                </w:rPr>
                <w:delText>IČO dodávateľa</w:delText>
              </w:r>
            </w:del>
          </w:p>
        </w:tc>
        <w:tc>
          <w:tcPr>
            <w:tcW w:w="5528" w:type="dxa"/>
            <w:gridSpan w:val="5"/>
            <w:shd w:val="clear" w:color="auto" w:fill="auto"/>
            <w:vAlign w:val="center"/>
            <w:hideMark/>
          </w:tcPr>
          <w:p w:rsidR="00BB2644" w:rsidRPr="00BB2644" w:rsidDel="005970ED" w:rsidRDefault="00BB2644" w:rsidP="00BB2644">
            <w:pPr>
              <w:rPr>
                <w:del w:id="669" w:author="Kramár Róbert" w:date="2017-01-10T10:56:00Z"/>
                <w:color w:val="000000"/>
                <w:sz w:val="22"/>
                <w:szCs w:val="22"/>
              </w:rPr>
            </w:pPr>
            <w:del w:id="670" w:author="Kramár Róbert" w:date="2017-01-10T10:56:00Z">
              <w:r w:rsidRPr="00BB2644" w:rsidDel="005970ED">
                <w:rPr>
                  <w:color w:val="000000"/>
                  <w:sz w:val="22"/>
                  <w:szCs w:val="22"/>
                </w:rPr>
                <w:delText> </w:delText>
              </w:r>
            </w:del>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BB5C53">
        <w:trPr>
          <w:trHeight w:val="300"/>
          <w:del w:id="671" w:author="Kramár Róbert" w:date="2017-01-10T10:57:00Z"/>
        </w:trPr>
        <w:tc>
          <w:tcPr>
            <w:tcW w:w="3559" w:type="dxa"/>
            <w:gridSpan w:val="2"/>
            <w:shd w:val="clear" w:color="auto" w:fill="auto"/>
            <w:vAlign w:val="center"/>
            <w:hideMark/>
          </w:tcPr>
          <w:p w:rsidR="00BB2644" w:rsidRPr="00BB2644" w:rsidDel="005970ED" w:rsidRDefault="00BB2644" w:rsidP="00BB2644">
            <w:pPr>
              <w:rPr>
                <w:del w:id="672" w:author="Kramár Róbert" w:date="2017-01-10T10:57:00Z"/>
                <w:color w:val="000000"/>
                <w:sz w:val="22"/>
                <w:szCs w:val="22"/>
              </w:rPr>
            </w:pPr>
            <w:del w:id="673" w:author="Kramár Róbert" w:date="2017-01-10T10:57:00Z">
              <w:r w:rsidRPr="00BB2644" w:rsidDel="005970ED">
                <w:rPr>
                  <w:color w:val="000000"/>
                  <w:sz w:val="22"/>
                  <w:szCs w:val="22"/>
                </w:rPr>
                <w:delText>Hodnota zákazky bez DPH</w:delText>
              </w:r>
            </w:del>
          </w:p>
        </w:tc>
        <w:tc>
          <w:tcPr>
            <w:tcW w:w="5528" w:type="dxa"/>
            <w:gridSpan w:val="5"/>
            <w:shd w:val="clear" w:color="auto" w:fill="auto"/>
            <w:vAlign w:val="center"/>
            <w:hideMark/>
          </w:tcPr>
          <w:p w:rsidR="00BB2644" w:rsidRPr="00BB2644" w:rsidDel="005970ED" w:rsidRDefault="00BB2644" w:rsidP="00BB2644">
            <w:pPr>
              <w:rPr>
                <w:del w:id="674" w:author="Kramár Róbert" w:date="2017-01-10T10:57:00Z"/>
                <w:color w:val="000000"/>
                <w:sz w:val="22"/>
                <w:szCs w:val="22"/>
              </w:rPr>
            </w:pPr>
            <w:del w:id="675" w:author="Kramár Róbert" w:date="2017-01-10T10:57:00Z">
              <w:r w:rsidRPr="00BB2644" w:rsidDel="005970ED">
                <w:rPr>
                  <w:color w:val="000000"/>
                  <w:sz w:val="22"/>
                  <w:szCs w:val="22"/>
                </w:rPr>
                <w:delText> </w:delText>
              </w:r>
            </w:del>
          </w:p>
        </w:tc>
      </w:tr>
      <w:tr w:rsidR="00BB2644" w:rsidRPr="00BB2644" w:rsidDel="005970ED" w:rsidTr="00BB5C53">
        <w:trPr>
          <w:trHeight w:val="300"/>
          <w:del w:id="676" w:author="Kramár Róbert" w:date="2017-01-10T10:57:00Z"/>
        </w:trPr>
        <w:tc>
          <w:tcPr>
            <w:tcW w:w="3559" w:type="dxa"/>
            <w:gridSpan w:val="2"/>
            <w:shd w:val="clear" w:color="auto" w:fill="auto"/>
            <w:vAlign w:val="center"/>
            <w:hideMark/>
          </w:tcPr>
          <w:p w:rsidR="00BB2644" w:rsidRPr="00BB2644" w:rsidDel="005970ED" w:rsidRDefault="00BB2644" w:rsidP="00BB2644">
            <w:pPr>
              <w:rPr>
                <w:del w:id="677" w:author="Kramár Róbert" w:date="2017-01-10T10:57:00Z"/>
                <w:color w:val="000000"/>
                <w:sz w:val="22"/>
                <w:szCs w:val="22"/>
              </w:rPr>
            </w:pPr>
            <w:del w:id="678" w:author="Kramár Róbert" w:date="2017-01-10T10:57:00Z">
              <w:r w:rsidRPr="00BB2644" w:rsidDel="005970ED">
                <w:rPr>
                  <w:color w:val="000000"/>
                  <w:sz w:val="22"/>
                  <w:szCs w:val="22"/>
                </w:rPr>
                <w:delText>Hodnota zákazky s DPH</w:delText>
              </w:r>
            </w:del>
          </w:p>
        </w:tc>
        <w:tc>
          <w:tcPr>
            <w:tcW w:w="5528" w:type="dxa"/>
            <w:gridSpan w:val="5"/>
            <w:shd w:val="clear" w:color="auto" w:fill="auto"/>
            <w:vAlign w:val="center"/>
            <w:hideMark/>
          </w:tcPr>
          <w:p w:rsidR="00BB2644" w:rsidRPr="00BB2644" w:rsidDel="005970ED" w:rsidRDefault="00BB2644" w:rsidP="00BB2644">
            <w:pPr>
              <w:rPr>
                <w:del w:id="679" w:author="Kramár Róbert" w:date="2017-01-10T10:57:00Z"/>
                <w:color w:val="000000"/>
                <w:sz w:val="22"/>
                <w:szCs w:val="22"/>
              </w:rPr>
            </w:pPr>
            <w:del w:id="680" w:author="Kramár Róbert" w:date="2017-01-10T10:57:00Z">
              <w:r w:rsidRPr="00BB2644" w:rsidDel="005970ED">
                <w:rPr>
                  <w:color w:val="000000"/>
                  <w:sz w:val="22"/>
                  <w:szCs w:val="22"/>
                </w:rPr>
                <w:delText> </w:delText>
              </w:r>
            </w:del>
          </w:p>
        </w:tc>
      </w:tr>
      <w:tr w:rsidR="00BB2644" w:rsidRPr="00BB2644" w:rsidDel="00182823" w:rsidTr="00BB5C53">
        <w:trPr>
          <w:trHeight w:val="300"/>
          <w:del w:id="681" w:author="Kramár Róbert" w:date="2017-01-11T18:18:00Z"/>
        </w:trPr>
        <w:tc>
          <w:tcPr>
            <w:tcW w:w="3559" w:type="dxa"/>
            <w:gridSpan w:val="2"/>
            <w:shd w:val="clear" w:color="auto" w:fill="auto"/>
            <w:vAlign w:val="center"/>
            <w:hideMark/>
          </w:tcPr>
          <w:p w:rsidR="00BB2644" w:rsidRPr="00BB2644" w:rsidDel="00182823" w:rsidRDefault="00BB2644" w:rsidP="00BB2644">
            <w:pPr>
              <w:rPr>
                <w:del w:id="682" w:author="Kramár Róbert" w:date="2017-01-11T18:18:00Z"/>
                <w:color w:val="000000"/>
                <w:sz w:val="22"/>
                <w:szCs w:val="22"/>
              </w:rPr>
            </w:pPr>
            <w:del w:id="683" w:author="Kramár Róbert" w:date="2017-01-11T18:18:00Z">
              <w:r w:rsidRPr="00BB2644" w:rsidDel="00182823">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82823" w:rsidRDefault="00BB2644" w:rsidP="00BB2644">
            <w:pPr>
              <w:rPr>
                <w:del w:id="684" w:author="Kramár Róbert" w:date="2017-01-11T18:18:00Z"/>
                <w:color w:val="000000"/>
                <w:sz w:val="22"/>
                <w:szCs w:val="22"/>
              </w:rPr>
            </w:pPr>
            <w:del w:id="685" w:author="Kramár Róbert" w:date="2017-01-11T18:18:00Z">
              <w:r w:rsidRPr="00BB2644" w:rsidDel="00182823">
                <w:rPr>
                  <w:color w:val="000000"/>
                  <w:sz w:val="22"/>
                  <w:szCs w:val="22"/>
                </w:rPr>
                <w:delText> </w:delText>
              </w:r>
            </w:del>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86" w:author="Tibor Barna" w:date="2017-03-28T12:49: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476"/>
          <w:ins w:id="687" w:author="Kramár Róbert" w:date="2017-01-11T11:21:00Z"/>
          <w:trPrChange w:id="688" w:author="Tibor Barna" w:date="2017-03-28T12:49:00Z">
            <w:trPr>
              <w:trHeight w:val="900"/>
            </w:trPr>
          </w:trPrChange>
        </w:trPr>
        <w:tc>
          <w:tcPr>
            <w:tcW w:w="582" w:type="dxa"/>
            <w:shd w:val="clear" w:color="auto" w:fill="auto"/>
            <w:noWrap/>
            <w:vAlign w:val="center"/>
            <w:tcPrChange w:id="689" w:author="Tibor Barna" w:date="2017-03-28T12:49:00Z">
              <w:tcPr>
                <w:tcW w:w="582" w:type="dxa"/>
                <w:shd w:val="clear" w:color="auto" w:fill="auto"/>
                <w:noWrap/>
                <w:vAlign w:val="center"/>
              </w:tcPr>
            </w:tcPrChange>
          </w:tcPr>
          <w:p w:rsidR="00786420" w:rsidRPr="00BB2644" w:rsidRDefault="007E4C9D" w:rsidP="00BB2644">
            <w:pPr>
              <w:jc w:val="center"/>
              <w:rPr>
                <w:ins w:id="690" w:author="Kramár Róbert" w:date="2017-01-11T11:21:00Z"/>
                <w:color w:val="000000"/>
                <w:sz w:val="22"/>
                <w:szCs w:val="22"/>
              </w:rPr>
            </w:pPr>
            <w:ins w:id="691" w:author="Sandra Belková" w:date="2017-02-02T09:18:00Z">
              <w:r>
                <w:rPr>
                  <w:color w:val="000000"/>
                  <w:sz w:val="22"/>
                  <w:szCs w:val="22"/>
                </w:rPr>
                <w:t>3</w:t>
              </w:r>
            </w:ins>
          </w:p>
        </w:tc>
        <w:tc>
          <w:tcPr>
            <w:tcW w:w="4820" w:type="dxa"/>
            <w:gridSpan w:val="2"/>
            <w:shd w:val="clear" w:color="auto" w:fill="auto"/>
            <w:vAlign w:val="center"/>
            <w:tcPrChange w:id="692" w:author="Tibor Barna" w:date="2017-03-28T12:49:00Z">
              <w:tcPr>
                <w:tcW w:w="4820" w:type="dxa"/>
                <w:gridSpan w:val="2"/>
                <w:shd w:val="clear" w:color="auto" w:fill="auto"/>
                <w:vAlign w:val="center"/>
              </w:tcPr>
            </w:tcPrChange>
          </w:tcPr>
          <w:p w:rsidR="00786420" w:rsidRPr="00BB2644" w:rsidRDefault="00786420" w:rsidP="00BB2644">
            <w:pPr>
              <w:rPr>
                <w:ins w:id="693" w:author="Kramár Róbert" w:date="2017-01-11T11:21:00Z"/>
                <w:color w:val="000000"/>
                <w:sz w:val="22"/>
                <w:szCs w:val="22"/>
              </w:rPr>
            </w:pPr>
            <w:ins w:id="694" w:author="Kramár Róbert" w:date="2017-01-11T11:21:00Z">
              <w:r>
                <w:rPr>
                  <w:color w:val="000000"/>
                  <w:sz w:val="22"/>
                  <w:szCs w:val="22"/>
                </w:rPr>
                <w:t>Je oznámenie  o vyhlásení verejného obstarávania v súlade s návrhom súťažných podkladov?</w:t>
              </w:r>
            </w:ins>
          </w:p>
        </w:tc>
        <w:tc>
          <w:tcPr>
            <w:tcW w:w="567" w:type="dxa"/>
            <w:shd w:val="clear" w:color="auto" w:fill="auto"/>
            <w:vAlign w:val="center"/>
            <w:tcPrChange w:id="695" w:author="Tibor Barna" w:date="2017-03-28T12:49:00Z">
              <w:tcPr>
                <w:tcW w:w="567" w:type="dxa"/>
                <w:shd w:val="clear" w:color="auto" w:fill="auto"/>
                <w:vAlign w:val="center"/>
              </w:tcPr>
            </w:tcPrChange>
          </w:tcPr>
          <w:p w:rsidR="00786420" w:rsidRPr="00BB2644" w:rsidRDefault="00786420" w:rsidP="00BB2644">
            <w:pPr>
              <w:jc w:val="center"/>
              <w:rPr>
                <w:ins w:id="696" w:author="Kramár Róbert" w:date="2017-01-11T11:21:00Z"/>
                <w:color w:val="000000"/>
                <w:sz w:val="22"/>
                <w:szCs w:val="22"/>
              </w:rPr>
            </w:pPr>
          </w:p>
        </w:tc>
        <w:tc>
          <w:tcPr>
            <w:tcW w:w="567" w:type="dxa"/>
            <w:shd w:val="clear" w:color="auto" w:fill="auto"/>
            <w:vAlign w:val="center"/>
            <w:tcPrChange w:id="697" w:author="Tibor Barna" w:date="2017-03-28T12:49:00Z">
              <w:tcPr>
                <w:tcW w:w="567" w:type="dxa"/>
                <w:shd w:val="clear" w:color="auto" w:fill="auto"/>
                <w:vAlign w:val="center"/>
              </w:tcPr>
            </w:tcPrChange>
          </w:tcPr>
          <w:p w:rsidR="00786420" w:rsidRPr="00BB2644" w:rsidRDefault="00786420" w:rsidP="00BB2644">
            <w:pPr>
              <w:jc w:val="center"/>
              <w:rPr>
                <w:ins w:id="698" w:author="Kramár Róbert" w:date="2017-01-11T11:21:00Z"/>
                <w:color w:val="000000"/>
                <w:sz w:val="22"/>
                <w:szCs w:val="22"/>
              </w:rPr>
            </w:pPr>
          </w:p>
        </w:tc>
        <w:tc>
          <w:tcPr>
            <w:tcW w:w="776" w:type="dxa"/>
            <w:shd w:val="clear" w:color="auto" w:fill="auto"/>
            <w:vAlign w:val="center"/>
            <w:tcPrChange w:id="699" w:author="Tibor Barna" w:date="2017-03-28T12:49:00Z">
              <w:tcPr>
                <w:tcW w:w="776" w:type="dxa"/>
                <w:shd w:val="clear" w:color="auto" w:fill="auto"/>
                <w:vAlign w:val="center"/>
              </w:tcPr>
            </w:tcPrChange>
          </w:tcPr>
          <w:p w:rsidR="00786420" w:rsidRPr="00BB2644" w:rsidRDefault="00786420" w:rsidP="00BB2644">
            <w:pPr>
              <w:jc w:val="center"/>
              <w:rPr>
                <w:ins w:id="700" w:author="Kramár Róbert" w:date="2017-01-11T11:21:00Z"/>
                <w:color w:val="000000"/>
                <w:sz w:val="22"/>
                <w:szCs w:val="22"/>
              </w:rPr>
            </w:pPr>
          </w:p>
        </w:tc>
        <w:tc>
          <w:tcPr>
            <w:tcW w:w="1775" w:type="dxa"/>
            <w:shd w:val="clear" w:color="auto" w:fill="auto"/>
            <w:vAlign w:val="center"/>
            <w:tcPrChange w:id="701" w:author="Tibor Barna" w:date="2017-03-28T12:49:00Z">
              <w:tcPr>
                <w:tcW w:w="1775" w:type="dxa"/>
                <w:shd w:val="clear" w:color="auto" w:fill="auto"/>
                <w:vAlign w:val="center"/>
              </w:tcPr>
            </w:tcPrChange>
          </w:tcPr>
          <w:p w:rsidR="00786420" w:rsidRPr="00BB2644" w:rsidRDefault="00786420" w:rsidP="00BB2644">
            <w:pPr>
              <w:jc w:val="center"/>
              <w:rPr>
                <w:ins w:id="702" w:author="Kramár Róbert" w:date="2017-01-11T11:21:00Z"/>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703" w:author="Sandra Belková" w:date="2017-02-02T09:18:00Z">
              <w:r w:rsidRPr="00BB2644" w:rsidDel="007E4C9D">
                <w:rPr>
                  <w:color w:val="000000"/>
                  <w:sz w:val="22"/>
                  <w:szCs w:val="22"/>
                </w:rPr>
                <w:delText>3</w:delText>
              </w:r>
            </w:del>
            <w:ins w:id="704" w:author="Sandra Belková" w:date="2017-02-02T09:18:00Z">
              <w:r w:rsidR="007E4C9D">
                <w:rPr>
                  <w:color w:val="000000"/>
                  <w:sz w:val="22"/>
                  <w:szCs w:val="22"/>
                </w:rPr>
                <w:t>4</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705" w:author="Sandra Belková" w:date="2017-02-02T09:18:00Z">
              <w:r w:rsidRPr="00BB2644" w:rsidDel="007E4C9D">
                <w:rPr>
                  <w:color w:val="000000"/>
                  <w:sz w:val="22"/>
                  <w:szCs w:val="22"/>
                </w:rPr>
                <w:delText>4</w:delText>
              </w:r>
            </w:del>
            <w:ins w:id="706" w:author="Sandra Belková" w:date="2017-02-02T09:18:00Z">
              <w:r w:rsidR="007E4C9D">
                <w:rPr>
                  <w:color w:val="000000"/>
                  <w:sz w:val="22"/>
                  <w:szCs w:val="22"/>
                </w:rPr>
                <w:t>5</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707" w:author="Sandra Belková" w:date="2017-02-02T09:18:00Z">
              <w:r w:rsidRPr="00BB2644" w:rsidDel="007E4C9D">
                <w:rPr>
                  <w:color w:val="000000"/>
                  <w:sz w:val="22"/>
                  <w:szCs w:val="22"/>
                </w:rPr>
                <w:delText>5</w:delText>
              </w:r>
            </w:del>
            <w:ins w:id="708" w:author="Sandra Belková" w:date="2017-02-02T09:18:00Z">
              <w:r w:rsidR="007E4C9D">
                <w:rPr>
                  <w:color w:val="000000"/>
                  <w:sz w:val="22"/>
                  <w:szCs w:val="22"/>
                </w:rPr>
                <w:t>6</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709" w:author="Sandra Belková" w:date="2017-02-02T09:18:00Z">
              <w:r w:rsidRPr="00BB2644" w:rsidDel="007E4C9D">
                <w:rPr>
                  <w:color w:val="000000"/>
                  <w:sz w:val="22"/>
                  <w:szCs w:val="22"/>
                </w:rPr>
                <w:delText>6</w:delText>
              </w:r>
            </w:del>
            <w:ins w:id="710" w:author="Sandra Belková" w:date="2017-02-02T09:18:00Z">
              <w:r w:rsidR="007E4C9D">
                <w:rPr>
                  <w:color w:val="000000"/>
                  <w:sz w:val="22"/>
                  <w:szCs w:val="22"/>
                </w:rPr>
                <w:t>7</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711" w:author="Sandra Belková" w:date="2017-02-02T09:18:00Z">
              <w:r w:rsidRPr="00BB2644" w:rsidDel="007E4C9D">
                <w:rPr>
                  <w:color w:val="000000"/>
                  <w:sz w:val="22"/>
                  <w:szCs w:val="22"/>
                </w:rPr>
                <w:delText>7</w:delText>
              </w:r>
            </w:del>
            <w:ins w:id="712" w:author="Sandra Belková" w:date="2017-02-02T09:18:00Z">
              <w:r w:rsidR="007E4C9D">
                <w:rPr>
                  <w:color w:val="000000"/>
                  <w:sz w:val="22"/>
                  <w:szCs w:val="22"/>
                </w:rPr>
                <w:t>8</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713" w:author="Sandra Belková" w:date="2017-02-02T09:18:00Z">
              <w:r w:rsidRPr="00BB2644" w:rsidDel="007E4C9D">
                <w:rPr>
                  <w:color w:val="000000"/>
                  <w:sz w:val="22"/>
                  <w:szCs w:val="22"/>
                </w:rPr>
                <w:delText>8</w:delText>
              </w:r>
            </w:del>
            <w:ins w:id="714" w:author="Sandra Belková" w:date="2017-02-02T09:18:00Z">
              <w:r w:rsidR="007E4C9D">
                <w:rPr>
                  <w:color w:val="000000"/>
                  <w:sz w:val="22"/>
                  <w:szCs w:val="22"/>
                </w:rPr>
                <w:t>9</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del w:id="715" w:author="Sandra Belková" w:date="2017-02-02T09:18:00Z">
              <w:r w:rsidRPr="00BB2644" w:rsidDel="007E4C9D">
                <w:rPr>
                  <w:color w:val="000000"/>
                  <w:sz w:val="22"/>
                  <w:szCs w:val="22"/>
                </w:rPr>
                <w:delText>9</w:delText>
              </w:r>
            </w:del>
            <w:ins w:id="716" w:author="Sandra Belková" w:date="2017-02-02T09:18:00Z">
              <w:r>
                <w:rPr>
                  <w:color w:val="000000"/>
                  <w:sz w:val="22"/>
                  <w:szCs w:val="22"/>
                </w:rPr>
                <w:t>10</w:t>
              </w:r>
            </w:ins>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del w:id="717" w:author="Sandra Belková" w:date="2017-02-02T09:18:00Z">
              <w:r w:rsidRPr="00BB2644" w:rsidDel="007E4C9D">
                <w:rPr>
                  <w:color w:val="000000"/>
                  <w:sz w:val="22"/>
                  <w:szCs w:val="22"/>
                </w:rPr>
                <w:delText>10</w:delText>
              </w:r>
            </w:del>
            <w:ins w:id="718" w:author="Sandra Belková" w:date="2017-02-02T09:18:00Z">
              <w:r>
                <w:rPr>
                  <w:color w:val="000000"/>
                  <w:sz w:val="22"/>
                  <w:szCs w:val="22"/>
                </w:rPr>
                <w:t>11</w:t>
              </w:r>
            </w:ins>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del w:id="719" w:author="Sandra Belková" w:date="2017-02-02T09:18:00Z">
              <w:r w:rsidRPr="00BB2644" w:rsidDel="007E4C9D">
                <w:rPr>
                  <w:color w:val="000000"/>
                  <w:sz w:val="22"/>
                  <w:szCs w:val="22"/>
                </w:rPr>
                <w:delText>11</w:delText>
              </w:r>
            </w:del>
            <w:ins w:id="720" w:author="Sandra Belková" w:date="2017-02-02T09:18:00Z">
              <w:r>
                <w:rPr>
                  <w:color w:val="000000"/>
                  <w:sz w:val="22"/>
                  <w:szCs w:val="22"/>
                </w:rPr>
                <w:t>12</w:t>
              </w:r>
            </w:ins>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del w:id="721" w:author="Sandra Belková" w:date="2017-02-02T09:19:00Z">
              <w:r w:rsidRPr="00BB2644" w:rsidDel="007E4C9D">
                <w:rPr>
                  <w:color w:val="000000"/>
                  <w:sz w:val="22"/>
                  <w:szCs w:val="22"/>
                </w:rPr>
                <w:lastRenderedPageBreak/>
                <w:delText>12</w:delText>
              </w:r>
            </w:del>
            <w:ins w:id="722" w:author="Sandra Belková" w:date="2017-02-02T09:19:00Z">
              <w:r>
                <w:rPr>
                  <w:color w:val="000000"/>
                  <w:sz w:val="22"/>
                  <w:szCs w:val="22"/>
                </w:rPr>
                <w:t>13</w:t>
              </w:r>
            </w:ins>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723" w:author="Sandra Belková" w:date="2017-02-02T09:19:00Z">
              <w:r w:rsidRPr="00BB2644" w:rsidDel="007E4C9D">
                <w:rPr>
                  <w:color w:val="000000"/>
                  <w:sz w:val="22"/>
                  <w:szCs w:val="22"/>
                </w:rPr>
                <w:delText>13</w:delText>
              </w:r>
            </w:del>
            <w:ins w:id="724" w:author="Sandra Belková" w:date="2017-02-02T09:19:00Z">
              <w:r w:rsidR="007E4C9D">
                <w:rPr>
                  <w:color w:val="000000"/>
                  <w:sz w:val="22"/>
                  <w:szCs w:val="22"/>
                </w:rPr>
                <w:t>14</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del w:id="725" w:author="Sandra Belková" w:date="2017-02-02T09:19:00Z">
              <w:r w:rsidRPr="00BB2644" w:rsidDel="007E4C9D">
                <w:rPr>
                  <w:color w:val="000000"/>
                  <w:sz w:val="22"/>
                  <w:szCs w:val="22"/>
                </w:rPr>
                <w:delText>14</w:delText>
              </w:r>
            </w:del>
            <w:ins w:id="726" w:author="Sandra Belková" w:date="2017-02-02T09:19:00Z">
              <w:r>
                <w:rPr>
                  <w:color w:val="000000"/>
                  <w:sz w:val="22"/>
                  <w:szCs w:val="22"/>
                </w:rPr>
                <w:t>15</w:t>
              </w:r>
            </w:ins>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del w:id="727" w:author="Sandra Belková" w:date="2017-02-02T09:19:00Z">
              <w:r w:rsidRPr="00BB2644" w:rsidDel="007E4C9D">
                <w:rPr>
                  <w:color w:val="000000"/>
                  <w:sz w:val="22"/>
                  <w:szCs w:val="22"/>
                </w:rPr>
                <w:delText>15</w:delText>
              </w:r>
            </w:del>
            <w:ins w:id="728" w:author="Sandra Belková" w:date="2017-02-02T09:19:00Z">
              <w:r>
                <w:rPr>
                  <w:color w:val="000000"/>
                  <w:sz w:val="22"/>
                  <w:szCs w:val="22"/>
                </w:rPr>
                <w:t>16</w:t>
              </w:r>
            </w:ins>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729" w:author="Sandra Belková" w:date="2017-02-02T09:19:00Z">
              <w:r w:rsidRPr="00BB2644" w:rsidDel="007E4C9D">
                <w:rPr>
                  <w:color w:val="000000"/>
                  <w:sz w:val="22"/>
                  <w:szCs w:val="22"/>
                </w:rPr>
                <w:delText>16</w:delText>
              </w:r>
            </w:del>
            <w:ins w:id="730" w:author="Sandra Belková" w:date="2017-02-02T09:19:00Z">
              <w:r w:rsidR="007E4C9D">
                <w:rPr>
                  <w:color w:val="000000"/>
                  <w:sz w:val="22"/>
                  <w:szCs w:val="22"/>
                </w:rPr>
                <w:t>17</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731" w:author="Sandra Belková" w:date="2017-02-02T09:19:00Z">
              <w:r w:rsidRPr="00BB2644" w:rsidDel="007E4C9D">
                <w:rPr>
                  <w:color w:val="000000"/>
                  <w:sz w:val="22"/>
                  <w:szCs w:val="22"/>
                </w:rPr>
                <w:delText>17</w:delText>
              </w:r>
            </w:del>
            <w:ins w:id="732" w:author="Sandra Belková" w:date="2017-02-02T09:19:00Z">
              <w:r w:rsidR="007E4C9D">
                <w:rPr>
                  <w:color w:val="000000"/>
                  <w:sz w:val="22"/>
                  <w:szCs w:val="22"/>
                </w:rPr>
                <w:t>18</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33"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73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734" w:author="Kramár Róbert" w:date="2017-01-11T15:14:00Z">
              <w:r w:rsidRPr="00BB2644" w:rsidDel="00372627">
                <w:rPr>
                  <w:color w:val="000000"/>
                  <w:sz w:val="22"/>
                  <w:szCs w:val="22"/>
                </w:rPr>
                <w:delText>ITMS</w:delText>
              </w:r>
            </w:del>
            <w:ins w:id="735"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736" w:author="Kramár Róbert" w:date="2017-01-20T09:31:00Z"/>
        </w:trPr>
        <w:tc>
          <w:tcPr>
            <w:tcW w:w="3559" w:type="dxa"/>
            <w:gridSpan w:val="2"/>
            <w:shd w:val="clear" w:color="auto" w:fill="auto"/>
            <w:vAlign w:val="center"/>
          </w:tcPr>
          <w:p w:rsidR="00AD74EA" w:rsidRPr="00BB2644" w:rsidRDefault="00AD74EA" w:rsidP="00BB2644">
            <w:pPr>
              <w:rPr>
                <w:ins w:id="737" w:author="Kramár Róbert" w:date="2017-01-20T09:31:00Z"/>
                <w:color w:val="000000"/>
                <w:sz w:val="22"/>
                <w:szCs w:val="22"/>
              </w:rPr>
            </w:pPr>
            <w:ins w:id="738" w:author="Kramár Róbert" w:date="2017-01-20T09:3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739" w:author="Kramár Róbert" w:date="2017-01-20T09:31: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xml:space="preserve">,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lastRenderedPageBreak/>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ins w:id="740" w:author="Sandra Belková" w:date="2017-02-02T09:19:00Z">
              <w:r>
                <w:rPr>
                  <w:color w:val="000000"/>
                  <w:sz w:val="22"/>
                  <w:szCs w:val="22"/>
                </w:rPr>
                <w:t>21</w:t>
              </w:r>
            </w:ins>
          </w:p>
        </w:tc>
        <w:tc>
          <w:tcPr>
            <w:tcW w:w="4820" w:type="dxa"/>
            <w:gridSpan w:val="2"/>
            <w:vMerge w:val="restart"/>
            <w:shd w:val="clear" w:color="auto" w:fill="auto"/>
            <w:vAlign w:val="center"/>
          </w:tcPr>
          <w:p w:rsidR="000F2CA7" w:rsidRPr="0048257F" w:rsidRDefault="000F2CA7" w:rsidP="000F2CA7">
            <w:pPr>
              <w:rPr>
                <w:ins w:id="741" w:author="Sandra Belková" w:date="2017-03-21T12:43:00Z"/>
                <w:color w:val="000000"/>
                <w:sz w:val="22"/>
                <w:szCs w:val="22"/>
              </w:rPr>
            </w:pPr>
            <w:del w:id="742" w:author="Tibor Barna" w:date="2017-03-28T12:49:00Z">
              <w:r w:rsidRPr="0048257F" w:rsidDel="00E7460E">
                <w:rPr>
                  <w:color w:val="000000"/>
                  <w:sz w:val="22"/>
                  <w:szCs w:val="22"/>
                </w:rPr>
                <w:delText xml:space="preserve"> </w:delText>
              </w:r>
            </w:del>
            <w:ins w:id="743" w:author="Sandra Belková" w:date="2017-03-21T12:43:00Z">
              <w:r>
                <w:rPr>
                  <w:color w:val="000000"/>
                  <w:sz w:val="22"/>
                  <w:szCs w:val="22"/>
                </w:rPr>
                <w:t xml:space="preserve">a) </w:t>
              </w:r>
              <w:r w:rsidRPr="0048257F">
                <w:rPr>
                  <w:color w:val="000000"/>
                  <w:sz w:val="22"/>
                  <w:szCs w:val="22"/>
                </w:rPr>
                <w:t>Je úspešný uchádzač zapísaný v registri partnerov verejného sektora?</w:t>
              </w:r>
            </w:ins>
          </w:p>
          <w:p w:rsidR="000F2CA7" w:rsidRPr="0048257F" w:rsidRDefault="000F2CA7" w:rsidP="000F2CA7">
            <w:pPr>
              <w:rPr>
                <w:ins w:id="744" w:author="Sandra Belková" w:date="2017-03-21T12:43:00Z"/>
                <w:color w:val="000000"/>
                <w:sz w:val="22"/>
                <w:szCs w:val="22"/>
              </w:rPr>
            </w:pPr>
            <w:ins w:id="745" w:author="Sandra Belková" w:date="2017-03-21T12:43: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0F2CA7" w:rsidRPr="00BB2644" w:rsidRDefault="000F2CA7" w:rsidP="000F2CA7">
            <w:pPr>
              <w:rPr>
                <w:color w:val="000000"/>
                <w:sz w:val="22"/>
                <w:szCs w:val="22"/>
              </w:rPr>
            </w:pPr>
            <w:ins w:id="746" w:author="Sandra Belková" w:date="2017-03-21T12:43: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747" w:author="Sandra Belková" w:date="2017-02-02T09:19:00Z">
              <w:r w:rsidRPr="00BB2644" w:rsidDel="0031276A">
                <w:rPr>
                  <w:color w:val="000000"/>
                  <w:sz w:val="22"/>
                  <w:szCs w:val="22"/>
                </w:rPr>
                <w:delText>21</w:delText>
              </w:r>
            </w:del>
            <w:ins w:id="748" w:author="Sandra Belková" w:date="2017-02-02T09:19:00Z">
              <w:r w:rsidR="0031276A">
                <w:rPr>
                  <w:color w:val="000000"/>
                  <w:sz w:val="22"/>
                  <w:szCs w:val="22"/>
                </w:rPr>
                <w:t>22</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749" w:author="Sandra Belková" w:date="2017-02-02T09:19:00Z">
              <w:r w:rsidRPr="00BB2644" w:rsidDel="0031276A">
                <w:rPr>
                  <w:color w:val="000000"/>
                  <w:sz w:val="22"/>
                  <w:szCs w:val="22"/>
                </w:rPr>
                <w:delText>22</w:delText>
              </w:r>
            </w:del>
            <w:ins w:id="750" w:author="Sandra Belková" w:date="2017-02-02T09:19:00Z">
              <w:r w:rsidR="0031276A">
                <w:rPr>
                  <w:color w:val="000000"/>
                  <w:sz w:val="22"/>
                  <w:szCs w:val="22"/>
                </w:rPr>
                <w:t>23</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51"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75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752" w:author="Kramár Róbert" w:date="2017-01-11T15:14:00Z">
              <w:r w:rsidRPr="00BB2644" w:rsidDel="00372627">
                <w:rPr>
                  <w:color w:val="000000"/>
                  <w:sz w:val="22"/>
                  <w:szCs w:val="22"/>
                </w:rPr>
                <w:delText>ITMS</w:delText>
              </w:r>
            </w:del>
            <w:ins w:id="753"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754" w:author="Kramár Róbert" w:date="2017-01-20T09:31:00Z"/>
        </w:trPr>
        <w:tc>
          <w:tcPr>
            <w:tcW w:w="3559" w:type="dxa"/>
            <w:gridSpan w:val="2"/>
            <w:shd w:val="clear" w:color="auto" w:fill="auto"/>
            <w:vAlign w:val="center"/>
          </w:tcPr>
          <w:p w:rsidR="00AD74EA" w:rsidRPr="00BB2644" w:rsidRDefault="00AD74EA" w:rsidP="00BB2644">
            <w:pPr>
              <w:rPr>
                <w:ins w:id="755" w:author="Kramár Róbert" w:date="2017-01-20T09:31:00Z"/>
                <w:color w:val="000000"/>
                <w:sz w:val="22"/>
                <w:szCs w:val="22"/>
              </w:rPr>
            </w:pPr>
            <w:ins w:id="756" w:author="Kramár Róbert" w:date="2017-01-20T09:3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757" w:author="Kramár Róbert" w:date="2017-01-20T09:31: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758">
          <w:tblGrid>
            <w:gridCol w:w="582"/>
            <w:gridCol w:w="2977"/>
            <w:gridCol w:w="1843"/>
            <w:gridCol w:w="567"/>
            <w:gridCol w:w="567"/>
            <w:gridCol w:w="776"/>
            <w:gridCol w:w="1775"/>
          </w:tblGrid>
        </w:tblGridChange>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59"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75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760" w:author="Kramár Róbert" w:date="2017-01-11T15:14:00Z">
              <w:r w:rsidRPr="00BB2644" w:rsidDel="00372627">
                <w:rPr>
                  <w:color w:val="000000"/>
                  <w:sz w:val="22"/>
                  <w:szCs w:val="22"/>
                </w:rPr>
                <w:delText>ITMS</w:delText>
              </w:r>
            </w:del>
            <w:ins w:id="761"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762" w:author="Kramár Róbert" w:date="2017-01-20T09:31:00Z"/>
        </w:trPr>
        <w:tc>
          <w:tcPr>
            <w:tcW w:w="3559" w:type="dxa"/>
            <w:gridSpan w:val="2"/>
            <w:shd w:val="clear" w:color="auto" w:fill="auto"/>
            <w:vAlign w:val="center"/>
          </w:tcPr>
          <w:p w:rsidR="00AD74EA" w:rsidRPr="00BB2644" w:rsidRDefault="00AD74EA" w:rsidP="00BB2644">
            <w:pPr>
              <w:rPr>
                <w:ins w:id="763" w:author="Kramár Róbert" w:date="2017-01-20T09:31:00Z"/>
                <w:color w:val="000000"/>
                <w:sz w:val="22"/>
                <w:szCs w:val="22"/>
              </w:rPr>
            </w:pPr>
            <w:ins w:id="764" w:author="Kramár Róbert" w:date="2017-01-20T09:3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765" w:author="Kramár Róbert" w:date="2017-01-20T09:31: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766" w:author="Tibor Barna" w:date="2017-03-28T12:50: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850"/>
          <w:trPrChange w:id="767" w:author="Tibor Barna" w:date="2017-03-28T12:50:00Z">
            <w:trPr>
              <w:trHeight w:val="845"/>
            </w:trPr>
          </w:trPrChange>
        </w:trPr>
        <w:tc>
          <w:tcPr>
            <w:tcW w:w="582" w:type="dxa"/>
            <w:vMerge w:val="restart"/>
            <w:shd w:val="clear" w:color="auto" w:fill="auto"/>
            <w:noWrap/>
            <w:vAlign w:val="center"/>
            <w:tcPrChange w:id="768" w:author="Tibor Barna" w:date="2017-03-28T12:50:00Z">
              <w:tcPr>
                <w:tcW w:w="582" w:type="dxa"/>
                <w:vMerge w:val="restart"/>
                <w:shd w:val="clear" w:color="auto" w:fill="auto"/>
                <w:noWrap/>
                <w:vAlign w:val="center"/>
              </w:tcPr>
            </w:tcPrChange>
          </w:tcPr>
          <w:p w:rsidR="00A31516" w:rsidRPr="00BB2644" w:rsidRDefault="00A31516" w:rsidP="00BB2644">
            <w:pPr>
              <w:jc w:val="center"/>
              <w:rPr>
                <w:color w:val="000000"/>
                <w:sz w:val="22"/>
                <w:szCs w:val="22"/>
              </w:rPr>
            </w:pPr>
            <w:ins w:id="769" w:author="Sandra Belková" w:date="2017-02-02T09:20:00Z">
              <w:r>
                <w:rPr>
                  <w:color w:val="000000"/>
                  <w:sz w:val="22"/>
                  <w:szCs w:val="22"/>
                </w:rPr>
                <w:t>38</w:t>
              </w:r>
            </w:ins>
          </w:p>
        </w:tc>
        <w:tc>
          <w:tcPr>
            <w:tcW w:w="4820" w:type="dxa"/>
            <w:gridSpan w:val="2"/>
            <w:vMerge w:val="restart"/>
            <w:shd w:val="clear" w:color="auto" w:fill="auto"/>
            <w:vAlign w:val="center"/>
            <w:tcPrChange w:id="770" w:author="Tibor Barna" w:date="2017-03-28T12:50:00Z">
              <w:tcPr>
                <w:tcW w:w="4820" w:type="dxa"/>
                <w:gridSpan w:val="2"/>
                <w:vMerge w:val="restart"/>
                <w:shd w:val="clear" w:color="auto" w:fill="auto"/>
                <w:vAlign w:val="center"/>
              </w:tcPr>
            </w:tcPrChange>
          </w:tcPr>
          <w:p w:rsidR="00A31516" w:rsidRPr="0048257F" w:rsidRDefault="00A31516" w:rsidP="00A31516">
            <w:pPr>
              <w:rPr>
                <w:ins w:id="771" w:author="Sandra Belková" w:date="2017-03-21T12:51:00Z"/>
                <w:color w:val="000000"/>
                <w:sz w:val="22"/>
                <w:szCs w:val="22"/>
              </w:rPr>
            </w:pPr>
            <w:del w:id="772" w:author="Hudec Branislav" w:date="2017-03-27T16:58:00Z">
              <w:r w:rsidRPr="0048257F" w:rsidDel="006876CA">
                <w:rPr>
                  <w:color w:val="000000"/>
                  <w:sz w:val="22"/>
                  <w:szCs w:val="22"/>
                </w:rPr>
                <w:delText xml:space="preserve"> </w:delText>
              </w:r>
            </w:del>
            <w:ins w:id="773" w:author="Sandra Belková" w:date="2017-03-21T12:51:00Z">
              <w:r>
                <w:rPr>
                  <w:color w:val="000000"/>
                  <w:sz w:val="22"/>
                  <w:szCs w:val="22"/>
                </w:rPr>
                <w:t xml:space="preserve">a) </w:t>
              </w:r>
              <w:r w:rsidRPr="0048257F">
                <w:rPr>
                  <w:color w:val="000000"/>
                  <w:sz w:val="22"/>
                  <w:szCs w:val="22"/>
                </w:rPr>
                <w:t>Je úspešný uchádzač zapísaný v registri partnerov verejného sektora?</w:t>
              </w:r>
            </w:ins>
          </w:p>
          <w:p w:rsidR="00A31516" w:rsidRPr="0048257F" w:rsidRDefault="00A31516" w:rsidP="00A31516">
            <w:pPr>
              <w:rPr>
                <w:ins w:id="774" w:author="Sandra Belková" w:date="2017-03-21T12:51:00Z"/>
                <w:color w:val="000000"/>
                <w:sz w:val="22"/>
                <w:szCs w:val="22"/>
              </w:rPr>
            </w:pPr>
            <w:ins w:id="775" w:author="Sandra Belková" w:date="2017-03-21T12:51: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A31516" w:rsidRPr="00BB2644" w:rsidRDefault="00A31516" w:rsidP="00A31516">
            <w:pPr>
              <w:rPr>
                <w:color w:val="000000"/>
                <w:sz w:val="22"/>
                <w:szCs w:val="22"/>
              </w:rPr>
            </w:pPr>
            <w:ins w:id="776" w:author="Sandra Belková" w:date="2017-03-21T12:51:00Z">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Change w:id="777" w:author="Tibor Barna" w:date="2017-03-28T12:50:00Z">
              <w:tcPr>
                <w:tcW w:w="567" w:type="dxa"/>
                <w:shd w:val="clear" w:color="auto" w:fill="auto"/>
                <w:vAlign w:val="center"/>
              </w:tcPr>
            </w:tcPrChange>
          </w:tcPr>
          <w:p w:rsidR="00A31516" w:rsidRPr="00BB2644" w:rsidRDefault="00A31516" w:rsidP="00BB2644">
            <w:pPr>
              <w:jc w:val="center"/>
              <w:rPr>
                <w:color w:val="000000"/>
                <w:sz w:val="22"/>
                <w:szCs w:val="22"/>
              </w:rPr>
            </w:pPr>
          </w:p>
        </w:tc>
        <w:tc>
          <w:tcPr>
            <w:tcW w:w="567" w:type="dxa"/>
            <w:shd w:val="clear" w:color="auto" w:fill="auto"/>
            <w:vAlign w:val="center"/>
            <w:tcPrChange w:id="778" w:author="Tibor Barna" w:date="2017-03-28T12:50:00Z">
              <w:tcPr>
                <w:tcW w:w="567" w:type="dxa"/>
                <w:shd w:val="clear" w:color="auto" w:fill="auto"/>
                <w:vAlign w:val="center"/>
              </w:tcPr>
            </w:tcPrChange>
          </w:tcPr>
          <w:p w:rsidR="00A31516" w:rsidRPr="00BB2644" w:rsidRDefault="00A31516" w:rsidP="00BB2644">
            <w:pPr>
              <w:jc w:val="center"/>
              <w:rPr>
                <w:color w:val="000000"/>
                <w:sz w:val="22"/>
                <w:szCs w:val="22"/>
              </w:rPr>
            </w:pPr>
          </w:p>
        </w:tc>
        <w:tc>
          <w:tcPr>
            <w:tcW w:w="776" w:type="dxa"/>
            <w:shd w:val="clear" w:color="auto" w:fill="auto"/>
            <w:vAlign w:val="center"/>
            <w:tcPrChange w:id="779" w:author="Tibor Barna" w:date="2017-03-28T12:50:00Z">
              <w:tcPr>
                <w:tcW w:w="776" w:type="dxa"/>
                <w:shd w:val="clear" w:color="auto" w:fill="auto"/>
                <w:vAlign w:val="center"/>
              </w:tcPr>
            </w:tcPrChange>
          </w:tcPr>
          <w:p w:rsidR="00A31516" w:rsidRPr="00BB2644" w:rsidRDefault="00A31516" w:rsidP="00BB2644">
            <w:pPr>
              <w:jc w:val="center"/>
              <w:rPr>
                <w:color w:val="000000"/>
                <w:sz w:val="22"/>
                <w:szCs w:val="22"/>
              </w:rPr>
            </w:pPr>
          </w:p>
        </w:tc>
        <w:tc>
          <w:tcPr>
            <w:tcW w:w="1775" w:type="dxa"/>
            <w:shd w:val="clear" w:color="auto" w:fill="auto"/>
            <w:vAlign w:val="center"/>
            <w:tcPrChange w:id="780" w:author="Tibor Barna" w:date="2017-03-28T12:50:00Z">
              <w:tcPr>
                <w:tcW w:w="1775" w:type="dxa"/>
                <w:shd w:val="clear" w:color="auto" w:fill="auto"/>
                <w:vAlign w:val="center"/>
              </w:tcPr>
            </w:tcPrChange>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del w:id="781" w:author="Sandra Belková" w:date="2017-02-02T09:20:00Z">
              <w:r w:rsidRPr="00BB2644" w:rsidDel="0031276A">
                <w:rPr>
                  <w:color w:val="000000"/>
                  <w:sz w:val="22"/>
                  <w:szCs w:val="22"/>
                </w:rPr>
                <w:lastRenderedPageBreak/>
                <w:delText>38</w:delText>
              </w:r>
            </w:del>
            <w:ins w:id="782" w:author="Sandra Belková" w:date="2017-02-02T09:20:00Z">
              <w:r>
                <w:rPr>
                  <w:color w:val="000000"/>
                  <w:sz w:val="22"/>
                  <w:szCs w:val="22"/>
                </w:rPr>
                <w:t>39</w:t>
              </w:r>
            </w:ins>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783" w:author="Sandra Belková" w:date="2017-02-02T09:20:00Z">
              <w:r w:rsidRPr="00BB2644" w:rsidDel="0031276A">
                <w:rPr>
                  <w:color w:val="000000"/>
                  <w:sz w:val="22"/>
                  <w:szCs w:val="22"/>
                </w:rPr>
                <w:delText>39</w:delText>
              </w:r>
            </w:del>
            <w:ins w:id="784" w:author="Sandra Belková" w:date="2017-02-02T09:20:00Z">
              <w:r w:rsidR="0031276A">
                <w:rPr>
                  <w:color w:val="000000"/>
                  <w:sz w:val="22"/>
                  <w:szCs w:val="22"/>
                </w:rPr>
                <w:t>40</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785" w:author="Sandra Belková" w:date="2017-02-02T09:20:00Z">
              <w:r w:rsidRPr="00BB2644" w:rsidDel="0031276A">
                <w:rPr>
                  <w:color w:val="000000"/>
                  <w:sz w:val="22"/>
                  <w:szCs w:val="22"/>
                </w:rPr>
                <w:delText>40</w:delText>
              </w:r>
            </w:del>
            <w:ins w:id="786" w:author="Sandra Belková" w:date="2017-02-02T09:20:00Z">
              <w:r w:rsidR="0031276A">
                <w:rPr>
                  <w:color w:val="000000"/>
                  <w:sz w:val="22"/>
                  <w:szCs w:val="22"/>
                </w:rPr>
                <w:t>41</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87" w:name="KZ_1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78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788" w:author="Kramár Róbert" w:date="2017-01-11T15:14:00Z">
              <w:r w:rsidRPr="00BB2644" w:rsidDel="00372627">
                <w:rPr>
                  <w:color w:val="000000"/>
                  <w:sz w:val="22"/>
                  <w:szCs w:val="22"/>
                </w:rPr>
                <w:delText>ITMS</w:delText>
              </w:r>
            </w:del>
            <w:ins w:id="789"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790" w:author="Kramár Róbert" w:date="2017-01-20T09:32:00Z"/>
        </w:trPr>
        <w:tc>
          <w:tcPr>
            <w:tcW w:w="3559" w:type="dxa"/>
            <w:gridSpan w:val="2"/>
            <w:shd w:val="clear" w:color="auto" w:fill="auto"/>
            <w:vAlign w:val="center"/>
          </w:tcPr>
          <w:p w:rsidR="00AD74EA" w:rsidRPr="00BB2644" w:rsidRDefault="00AD74EA" w:rsidP="00BB2644">
            <w:pPr>
              <w:rPr>
                <w:ins w:id="791" w:author="Kramár Róbert" w:date="2017-01-20T09:32:00Z"/>
                <w:color w:val="000000"/>
                <w:sz w:val="22"/>
                <w:szCs w:val="22"/>
              </w:rPr>
            </w:pPr>
            <w:ins w:id="792" w:author="Kramár Róbert" w:date="2017-01-20T09:3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793" w:author="Kramár Róbert" w:date="2017-01-20T09:32: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Pr="00BD2FCC" w:rsidRDefault="000C1AA0" w:rsidP="00CB451E">
            <w:pPr>
              <w:jc w:val="both"/>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rPr>
          <w:ins w:id="794" w:author="Hudec Branislav" w:date="2017-03-27T16:58:00Z"/>
        </w:rPr>
      </w:pPr>
    </w:p>
    <w:p w:rsidR="00E7460E" w:rsidRPr="00E7460E" w:rsidRDefault="00E7460E" w:rsidP="00E7460E">
      <w:pPr>
        <w:rPr>
          <w:ins w:id="795" w:author="Tibor Barna" w:date="2017-03-28T12:50:00Z"/>
        </w:rPr>
      </w:pPr>
      <w:ins w:id="796" w:author="Tibor Barna" w:date="2017-03-28T12:50:00Z">
        <w:r w:rsidRPr="00E7460E">
          <w:br w:type="page"/>
        </w:r>
      </w:ins>
    </w:p>
    <w:p w:rsidR="006876CA" w:rsidDel="00E7460E" w:rsidRDefault="006876CA">
      <w:pPr>
        <w:spacing w:after="200" w:line="276" w:lineRule="auto"/>
        <w:rPr>
          <w:ins w:id="797" w:author="Hudec Branislav" w:date="2017-03-27T16:58:00Z"/>
          <w:del w:id="798" w:author="Tibor Barna" w:date="2017-03-28T12:50:00Z"/>
        </w:rPr>
      </w:pPr>
    </w:p>
    <w:p w:rsidR="006876CA" w:rsidDel="00E7460E" w:rsidRDefault="006876CA">
      <w:pPr>
        <w:spacing w:after="200" w:line="276" w:lineRule="auto"/>
        <w:rPr>
          <w:del w:id="799" w:author="Tibor Barna" w:date="2017-03-28T12:50: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00" w:name="KZ_1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80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801" w:author="Kramár Róbert" w:date="2017-01-11T15:14:00Z">
              <w:r w:rsidRPr="00BB2644" w:rsidDel="00372627">
                <w:rPr>
                  <w:color w:val="000000"/>
                  <w:sz w:val="22"/>
                  <w:szCs w:val="22"/>
                </w:rPr>
                <w:delText>ITMS</w:delText>
              </w:r>
            </w:del>
            <w:ins w:id="802"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803" w:author="Kramár Róbert" w:date="2017-01-20T09:32:00Z"/>
        </w:trPr>
        <w:tc>
          <w:tcPr>
            <w:tcW w:w="3559" w:type="dxa"/>
            <w:gridSpan w:val="2"/>
            <w:shd w:val="clear" w:color="auto" w:fill="auto"/>
            <w:vAlign w:val="center"/>
          </w:tcPr>
          <w:p w:rsidR="00AD74EA" w:rsidRPr="00BB2644" w:rsidRDefault="00AD74EA" w:rsidP="00BB2644">
            <w:pPr>
              <w:rPr>
                <w:ins w:id="804" w:author="Kramár Róbert" w:date="2017-01-20T09:32:00Z"/>
                <w:color w:val="000000"/>
                <w:sz w:val="22"/>
                <w:szCs w:val="22"/>
              </w:rPr>
            </w:pPr>
            <w:ins w:id="805" w:author="Kramár Róbert" w:date="2017-01-20T09:3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806" w:author="Kramár Róbert" w:date="2017-01-20T09:32: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ins w:id="807" w:author="Sandra Belková" w:date="2017-02-02T09:20:00Z">
              <w:r>
                <w:rPr>
                  <w:color w:val="000000"/>
                  <w:sz w:val="22"/>
                  <w:szCs w:val="22"/>
                </w:rPr>
                <w:t>9</w:t>
              </w:r>
            </w:ins>
          </w:p>
        </w:tc>
        <w:tc>
          <w:tcPr>
            <w:tcW w:w="4820" w:type="dxa"/>
            <w:gridSpan w:val="2"/>
            <w:vMerge w:val="restart"/>
            <w:shd w:val="clear" w:color="auto" w:fill="auto"/>
            <w:vAlign w:val="center"/>
          </w:tcPr>
          <w:p w:rsidR="00AE25D3" w:rsidRPr="0048257F" w:rsidRDefault="00AE25D3" w:rsidP="00AE25D3">
            <w:pPr>
              <w:rPr>
                <w:ins w:id="808" w:author="Sandra Belková" w:date="2017-03-21T12:54:00Z"/>
                <w:color w:val="000000"/>
                <w:sz w:val="22"/>
                <w:szCs w:val="22"/>
              </w:rPr>
            </w:pPr>
            <w:del w:id="809" w:author="Hudec Branislav" w:date="2017-03-27T16:58:00Z">
              <w:r w:rsidRPr="0048257F" w:rsidDel="006876CA">
                <w:rPr>
                  <w:color w:val="000000"/>
                  <w:sz w:val="22"/>
                  <w:szCs w:val="22"/>
                </w:rPr>
                <w:delText xml:space="preserve"> </w:delText>
              </w:r>
            </w:del>
            <w:ins w:id="810" w:author="Sandra Belková" w:date="2017-03-21T12:54:00Z">
              <w:r>
                <w:rPr>
                  <w:color w:val="000000"/>
                  <w:sz w:val="22"/>
                  <w:szCs w:val="22"/>
                </w:rPr>
                <w:t xml:space="preserve">a) </w:t>
              </w:r>
              <w:r w:rsidRPr="0048257F">
                <w:rPr>
                  <w:color w:val="000000"/>
                  <w:sz w:val="22"/>
                  <w:szCs w:val="22"/>
                </w:rPr>
                <w:t>Je úspešný uchádzač zapísaný v registri partnerov verejného sektora?</w:t>
              </w:r>
            </w:ins>
          </w:p>
          <w:p w:rsidR="00AE25D3" w:rsidRPr="0048257F" w:rsidRDefault="00AE25D3" w:rsidP="00AE25D3">
            <w:pPr>
              <w:rPr>
                <w:ins w:id="811" w:author="Sandra Belková" w:date="2017-03-21T12:54:00Z"/>
                <w:color w:val="000000"/>
                <w:sz w:val="22"/>
                <w:szCs w:val="22"/>
              </w:rPr>
            </w:pPr>
            <w:ins w:id="812" w:author="Sandra Belková" w:date="2017-03-21T12:54: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AE25D3" w:rsidRPr="00BB2644" w:rsidRDefault="00AE25D3" w:rsidP="00AE25D3">
            <w:pPr>
              <w:rPr>
                <w:color w:val="000000"/>
                <w:sz w:val="22"/>
                <w:szCs w:val="22"/>
              </w:rPr>
            </w:pPr>
            <w:ins w:id="813" w:author="Sandra Belková" w:date="2017-03-21T12:54: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del w:id="814" w:author="Sandra Belková" w:date="2017-02-02T09:20:00Z">
              <w:r w:rsidRPr="00BB2644" w:rsidDel="0031276A">
                <w:rPr>
                  <w:color w:val="000000"/>
                  <w:sz w:val="22"/>
                  <w:szCs w:val="22"/>
                </w:rPr>
                <w:delText>9</w:delText>
              </w:r>
            </w:del>
            <w:ins w:id="815" w:author="Sandra Belková" w:date="2017-02-02T09:20:00Z">
              <w:r>
                <w:rPr>
                  <w:color w:val="000000"/>
                  <w:sz w:val="22"/>
                  <w:szCs w:val="22"/>
                </w:rPr>
                <w:t>10</w:t>
              </w:r>
            </w:ins>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816" w:author="Sandra Belková" w:date="2017-02-02T09:20:00Z">
              <w:r w:rsidRPr="00BB2644" w:rsidDel="0031276A">
                <w:rPr>
                  <w:color w:val="000000"/>
                  <w:sz w:val="22"/>
                  <w:szCs w:val="22"/>
                </w:rPr>
                <w:delText>10</w:delText>
              </w:r>
            </w:del>
            <w:ins w:id="817" w:author="Sandra Belková" w:date="2017-02-02T09:20:00Z">
              <w:r w:rsidR="0031276A">
                <w:rPr>
                  <w:color w:val="000000"/>
                  <w:sz w:val="22"/>
                  <w:szCs w:val="22"/>
                </w:rPr>
                <w:t>11</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18"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8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819" w:author="Kramár Róbert" w:date="2017-01-11T15:14:00Z">
              <w:r w:rsidRPr="00BB2644" w:rsidDel="00372627">
                <w:rPr>
                  <w:color w:val="000000"/>
                  <w:sz w:val="22"/>
                  <w:szCs w:val="22"/>
                </w:rPr>
                <w:delText>ITMS</w:delText>
              </w:r>
            </w:del>
            <w:ins w:id="820"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821" w:author="Kramár Róbert" w:date="2017-01-20T09:32:00Z"/>
        </w:trPr>
        <w:tc>
          <w:tcPr>
            <w:tcW w:w="3559" w:type="dxa"/>
            <w:gridSpan w:val="2"/>
            <w:shd w:val="clear" w:color="auto" w:fill="auto"/>
            <w:vAlign w:val="center"/>
          </w:tcPr>
          <w:p w:rsidR="00AD74EA" w:rsidRPr="00BB2644" w:rsidRDefault="00AD74EA" w:rsidP="00BB2644">
            <w:pPr>
              <w:rPr>
                <w:ins w:id="822" w:author="Kramár Róbert" w:date="2017-01-20T09:32:00Z"/>
                <w:color w:val="000000"/>
                <w:sz w:val="22"/>
                <w:szCs w:val="22"/>
              </w:rPr>
            </w:pPr>
            <w:ins w:id="823" w:author="Kramár Róbert" w:date="2017-01-20T09:3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824" w:author="Kramár Róbert" w:date="2017-01-20T09:32: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25"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82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826" w:author="Kramár Róbert" w:date="2017-01-11T15:14:00Z">
              <w:r w:rsidRPr="00BB2644" w:rsidDel="00372627">
                <w:rPr>
                  <w:color w:val="000000"/>
                  <w:sz w:val="22"/>
                  <w:szCs w:val="22"/>
                </w:rPr>
                <w:delText>ITMS</w:delText>
              </w:r>
            </w:del>
            <w:ins w:id="827"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ins w:id="828" w:author="Kramár Róbert" w:date="2017-01-20T09:32:00Z"/>
        </w:trPr>
        <w:tc>
          <w:tcPr>
            <w:tcW w:w="3559" w:type="dxa"/>
            <w:gridSpan w:val="2"/>
            <w:shd w:val="clear" w:color="auto" w:fill="auto"/>
            <w:vAlign w:val="center"/>
          </w:tcPr>
          <w:p w:rsidR="00AD74EA" w:rsidRPr="00BB2644" w:rsidRDefault="00AD74EA" w:rsidP="00BB2644">
            <w:pPr>
              <w:rPr>
                <w:ins w:id="829" w:author="Kramár Róbert" w:date="2017-01-20T09:32:00Z"/>
                <w:color w:val="000000"/>
                <w:sz w:val="22"/>
                <w:szCs w:val="22"/>
              </w:rPr>
            </w:pPr>
            <w:ins w:id="830" w:author="Kramár Róbert" w:date="2017-01-20T09:3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AD74EA" w:rsidRPr="00BB2644" w:rsidRDefault="00AD74EA" w:rsidP="00BB2644">
            <w:pPr>
              <w:rPr>
                <w:ins w:id="831" w:author="Kramár Róbert" w:date="2017-01-20T09:32: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ins w:id="832" w:author="Sandra Belková" w:date="2017-02-02T09:20:00Z">
              <w:r>
                <w:rPr>
                  <w:color w:val="000000"/>
                  <w:sz w:val="22"/>
                  <w:szCs w:val="22"/>
                </w:rPr>
                <w:t>14</w:t>
              </w:r>
            </w:ins>
          </w:p>
        </w:tc>
        <w:tc>
          <w:tcPr>
            <w:tcW w:w="4820" w:type="dxa"/>
            <w:gridSpan w:val="2"/>
            <w:vMerge w:val="restart"/>
            <w:shd w:val="clear" w:color="auto" w:fill="auto"/>
            <w:vAlign w:val="center"/>
          </w:tcPr>
          <w:p w:rsidR="00A170D6" w:rsidRPr="0048257F" w:rsidRDefault="00A170D6" w:rsidP="00A170D6">
            <w:pPr>
              <w:rPr>
                <w:ins w:id="833" w:author="Sandra Belková" w:date="2017-03-21T12:57:00Z"/>
                <w:color w:val="000000"/>
                <w:sz w:val="22"/>
                <w:szCs w:val="22"/>
              </w:rPr>
            </w:pPr>
            <w:ins w:id="834" w:author="Sandra Belková" w:date="2017-03-21T12:57:00Z">
              <w:r>
                <w:rPr>
                  <w:color w:val="000000"/>
                  <w:sz w:val="22"/>
                  <w:szCs w:val="22"/>
                </w:rPr>
                <w:t xml:space="preserve">a) </w:t>
              </w:r>
              <w:r w:rsidRPr="0048257F">
                <w:rPr>
                  <w:color w:val="000000"/>
                  <w:sz w:val="22"/>
                  <w:szCs w:val="22"/>
                </w:rPr>
                <w:t>Je úspešný uchádzač zapísaný v registri partnerov verejného sektora?</w:t>
              </w:r>
            </w:ins>
          </w:p>
          <w:p w:rsidR="00A170D6" w:rsidRPr="0048257F" w:rsidRDefault="00A170D6" w:rsidP="00A170D6">
            <w:pPr>
              <w:rPr>
                <w:ins w:id="835" w:author="Sandra Belková" w:date="2017-03-21T12:57:00Z"/>
                <w:color w:val="000000"/>
                <w:sz w:val="22"/>
                <w:szCs w:val="22"/>
              </w:rPr>
            </w:pPr>
            <w:ins w:id="836" w:author="Sandra Belková" w:date="2017-03-21T12:57: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A170D6" w:rsidRPr="00BB2644" w:rsidRDefault="00A170D6" w:rsidP="00A170D6">
            <w:pPr>
              <w:rPr>
                <w:color w:val="000000"/>
                <w:sz w:val="22"/>
                <w:szCs w:val="22"/>
              </w:rPr>
            </w:pPr>
            <w:ins w:id="837" w:author="Sandra Belková" w:date="2017-03-21T12:57: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del w:id="838" w:author="Sandra Belková" w:date="2017-02-02T09:21:00Z">
              <w:r w:rsidRPr="00BB2644" w:rsidDel="0031276A">
                <w:rPr>
                  <w:color w:val="000000"/>
                  <w:sz w:val="22"/>
                  <w:szCs w:val="22"/>
                </w:rPr>
                <w:delText>14</w:delText>
              </w:r>
            </w:del>
            <w:ins w:id="839" w:author="Sandra Belková" w:date="2017-02-02T09:21:00Z">
              <w:r>
                <w:rPr>
                  <w:color w:val="000000"/>
                  <w:sz w:val="22"/>
                  <w:szCs w:val="22"/>
                </w:rPr>
                <w:t>15</w:t>
              </w:r>
            </w:ins>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del w:id="840" w:author="Sandra Belková" w:date="2017-02-02T09:21:00Z">
              <w:r w:rsidRPr="00BB2644" w:rsidDel="0031276A">
                <w:rPr>
                  <w:color w:val="000000"/>
                  <w:sz w:val="22"/>
                  <w:szCs w:val="22"/>
                </w:rPr>
                <w:delText>15</w:delText>
              </w:r>
            </w:del>
            <w:ins w:id="841" w:author="Sandra Belková" w:date="2017-02-02T09:21:00Z">
              <w:r>
                <w:rPr>
                  <w:color w:val="000000"/>
                  <w:sz w:val="22"/>
                  <w:szCs w:val="22"/>
                </w:rPr>
                <w:t>16</w:t>
              </w:r>
            </w:ins>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del w:id="842" w:author="Sandra Belková" w:date="2017-02-02T09:21:00Z">
              <w:r w:rsidRPr="00BB2644" w:rsidDel="0031276A">
                <w:rPr>
                  <w:color w:val="000000"/>
                  <w:sz w:val="22"/>
                  <w:szCs w:val="22"/>
                </w:rPr>
                <w:delText>16</w:delText>
              </w:r>
            </w:del>
            <w:ins w:id="843" w:author="Sandra Belková" w:date="2017-02-02T09:21:00Z">
              <w:r>
                <w:rPr>
                  <w:color w:val="000000"/>
                  <w:sz w:val="22"/>
                  <w:szCs w:val="22"/>
                </w:rPr>
                <w:t>17</w:t>
              </w:r>
            </w:ins>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A170D6" w:rsidRPr="00A54276" w:rsidRDefault="00A170D6" w:rsidP="00A170D6">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4ED43EF27C3A4CCE913EB0690978861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lastRenderedPageBreak/>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44" w:name="KZ_2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84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845" w:author="Kramár Róbert" w:date="2017-01-11T15:14:00Z">
              <w:r w:rsidRPr="00BB2644" w:rsidDel="00372627">
                <w:rPr>
                  <w:color w:val="000000"/>
                  <w:sz w:val="22"/>
                  <w:szCs w:val="22"/>
                </w:rPr>
                <w:delText>ITMS</w:delText>
              </w:r>
            </w:del>
            <w:ins w:id="846"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ins w:id="847" w:author="Kramár Róbert" w:date="2017-01-20T13:01:00Z"/>
        </w:trPr>
        <w:tc>
          <w:tcPr>
            <w:tcW w:w="3559" w:type="dxa"/>
            <w:gridSpan w:val="2"/>
            <w:shd w:val="clear" w:color="auto" w:fill="auto"/>
            <w:vAlign w:val="center"/>
          </w:tcPr>
          <w:p w:rsidR="00736826" w:rsidRPr="00BB2644" w:rsidRDefault="00736826" w:rsidP="00BB2644">
            <w:pPr>
              <w:rPr>
                <w:ins w:id="848" w:author="Kramár Róbert" w:date="2017-01-20T13:01:00Z"/>
                <w:color w:val="000000"/>
                <w:sz w:val="22"/>
                <w:szCs w:val="22"/>
              </w:rPr>
            </w:pPr>
            <w:ins w:id="849" w:author="Kramár Róbert" w:date="2017-01-20T13:0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850" w:author="Kramár Róbert" w:date="2017-01-20T13:01:00Z"/>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BB5C53">
        <w:trPr>
          <w:trHeight w:val="300"/>
          <w:del w:id="851" w:author="Kramár Róbert" w:date="2017-01-10T11:01:00Z"/>
        </w:trPr>
        <w:tc>
          <w:tcPr>
            <w:tcW w:w="3559" w:type="dxa"/>
            <w:gridSpan w:val="2"/>
            <w:shd w:val="clear" w:color="auto" w:fill="auto"/>
            <w:vAlign w:val="center"/>
            <w:hideMark/>
          </w:tcPr>
          <w:p w:rsidR="00BB2644" w:rsidRPr="00BB2644" w:rsidDel="005970ED" w:rsidRDefault="00BB2644" w:rsidP="00BB2644">
            <w:pPr>
              <w:rPr>
                <w:del w:id="852" w:author="Kramár Róbert" w:date="2017-01-10T11:01:00Z"/>
                <w:color w:val="000000"/>
                <w:sz w:val="22"/>
                <w:szCs w:val="22"/>
              </w:rPr>
            </w:pPr>
            <w:del w:id="853" w:author="Kramár Róbert" w:date="2017-01-10T11:01:00Z">
              <w:r w:rsidRPr="00BB2644" w:rsidDel="005970ED">
                <w:rPr>
                  <w:color w:val="000000"/>
                  <w:sz w:val="22"/>
                  <w:szCs w:val="22"/>
                </w:rPr>
                <w:delText>Číslo oznámenia vo vestníku VO</w:delText>
              </w:r>
            </w:del>
          </w:p>
        </w:tc>
        <w:tc>
          <w:tcPr>
            <w:tcW w:w="5528" w:type="dxa"/>
            <w:gridSpan w:val="5"/>
            <w:shd w:val="clear" w:color="auto" w:fill="auto"/>
            <w:vAlign w:val="center"/>
            <w:hideMark/>
          </w:tcPr>
          <w:p w:rsidR="00BB2644" w:rsidRPr="00BB2644" w:rsidDel="005970ED" w:rsidRDefault="00BB2644" w:rsidP="00BB2644">
            <w:pPr>
              <w:rPr>
                <w:del w:id="854" w:author="Kramár Róbert" w:date="2017-01-10T11:01:00Z"/>
                <w:color w:val="000000"/>
                <w:sz w:val="22"/>
                <w:szCs w:val="22"/>
              </w:rPr>
            </w:pPr>
            <w:del w:id="855" w:author="Kramár Róbert" w:date="2017-01-10T11:01:00Z">
              <w:r w:rsidRPr="00BB2644" w:rsidDel="005970ED">
                <w:rPr>
                  <w:color w:val="000000"/>
                  <w:sz w:val="22"/>
                  <w:szCs w:val="22"/>
                </w:rPr>
                <w:delText> </w:delText>
              </w:r>
            </w:del>
          </w:p>
        </w:tc>
      </w:tr>
      <w:tr w:rsidR="00BB2644" w:rsidRPr="00BB2644" w:rsidDel="005970ED" w:rsidTr="00BB5C53">
        <w:trPr>
          <w:trHeight w:val="300"/>
          <w:del w:id="856" w:author="Kramár Róbert" w:date="2017-01-10T11:01:00Z"/>
        </w:trPr>
        <w:tc>
          <w:tcPr>
            <w:tcW w:w="3559" w:type="dxa"/>
            <w:gridSpan w:val="2"/>
            <w:shd w:val="clear" w:color="auto" w:fill="auto"/>
            <w:vAlign w:val="center"/>
            <w:hideMark/>
          </w:tcPr>
          <w:p w:rsidR="00BB2644" w:rsidRPr="00BB2644" w:rsidDel="005970ED" w:rsidRDefault="00BB2644" w:rsidP="00BB2644">
            <w:pPr>
              <w:rPr>
                <w:del w:id="857" w:author="Kramár Róbert" w:date="2017-01-10T11:01:00Z"/>
                <w:color w:val="000000"/>
                <w:sz w:val="22"/>
                <w:szCs w:val="22"/>
              </w:rPr>
            </w:pPr>
            <w:del w:id="858" w:author="Kramár Róbert" w:date="2017-01-10T11:01:00Z">
              <w:r w:rsidRPr="00BB2644" w:rsidDel="005970ED">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5970ED" w:rsidRDefault="00BB2644" w:rsidP="00BB2644">
            <w:pPr>
              <w:rPr>
                <w:del w:id="859" w:author="Kramár Róbert" w:date="2017-01-10T11:01:00Z"/>
                <w:color w:val="000000"/>
                <w:sz w:val="22"/>
                <w:szCs w:val="22"/>
              </w:rPr>
            </w:pPr>
            <w:del w:id="860" w:author="Kramár Róbert" w:date="2017-01-10T11:01:00Z">
              <w:r w:rsidRPr="00BB2644" w:rsidDel="005970ED">
                <w:rPr>
                  <w:color w:val="000000"/>
                  <w:sz w:val="22"/>
                  <w:szCs w:val="22"/>
                </w:rPr>
                <w:delText> </w:delText>
              </w:r>
            </w:del>
          </w:p>
        </w:tc>
      </w:tr>
      <w:tr w:rsidR="00BB2644" w:rsidRPr="00BB2644" w:rsidDel="005970ED" w:rsidTr="00BB5C53">
        <w:trPr>
          <w:trHeight w:val="300"/>
          <w:del w:id="861" w:author="Kramár Róbert" w:date="2017-01-10T11:01:00Z"/>
        </w:trPr>
        <w:tc>
          <w:tcPr>
            <w:tcW w:w="3559" w:type="dxa"/>
            <w:gridSpan w:val="2"/>
            <w:shd w:val="clear" w:color="auto" w:fill="auto"/>
            <w:vAlign w:val="center"/>
            <w:hideMark/>
          </w:tcPr>
          <w:p w:rsidR="00BB2644" w:rsidRPr="00BB2644" w:rsidDel="005970ED" w:rsidRDefault="00BB2644" w:rsidP="00BB2644">
            <w:pPr>
              <w:rPr>
                <w:del w:id="862" w:author="Kramár Róbert" w:date="2017-01-10T11:01:00Z"/>
                <w:color w:val="000000"/>
                <w:sz w:val="22"/>
                <w:szCs w:val="22"/>
              </w:rPr>
            </w:pPr>
            <w:del w:id="863" w:author="Kramár Róbert" w:date="2017-01-10T11:01:00Z">
              <w:r w:rsidRPr="00BB2644" w:rsidDel="005970ED">
                <w:rPr>
                  <w:color w:val="000000"/>
                  <w:sz w:val="22"/>
                  <w:szCs w:val="22"/>
                </w:rPr>
                <w:delText>Názov dodávateľa</w:delText>
              </w:r>
            </w:del>
          </w:p>
        </w:tc>
        <w:tc>
          <w:tcPr>
            <w:tcW w:w="5528" w:type="dxa"/>
            <w:gridSpan w:val="5"/>
            <w:shd w:val="clear" w:color="auto" w:fill="auto"/>
            <w:vAlign w:val="center"/>
            <w:hideMark/>
          </w:tcPr>
          <w:p w:rsidR="00BB2644" w:rsidRPr="00BB2644" w:rsidDel="005970ED" w:rsidRDefault="00BB2644" w:rsidP="00BB2644">
            <w:pPr>
              <w:rPr>
                <w:del w:id="864" w:author="Kramár Róbert" w:date="2017-01-10T11:01:00Z"/>
                <w:color w:val="000000"/>
                <w:sz w:val="22"/>
                <w:szCs w:val="22"/>
              </w:rPr>
            </w:pPr>
            <w:del w:id="865" w:author="Kramár Róbert" w:date="2017-01-10T11:01:00Z">
              <w:r w:rsidRPr="00BB2644" w:rsidDel="005970ED">
                <w:rPr>
                  <w:color w:val="000000"/>
                  <w:sz w:val="22"/>
                  <w:szCs w:val="22"/>
                </w:rPr>
                <w:delText> </w:delText>
              </w:r>
            </w:del>
          </w:p>
        </w:tc>
      </w:tr>
      <w:tr w:rsidR="00BB2644" w:rsidRPr="00BB2644" w:rsidDel="005970ED" w:rsidTr="00BB5C53">
        <w:trPr>
          <w:trHeight w:val="300"/>
          <w:del w:id="866" w:author="Kramár Róbert" w:date="2017-01-10T11:01:00Z"/>
        </w:trPr>
        <w:tc>
          <w:tcPr>
            <w:tcW w:w="3559" w:type="dxa"/>
            <w:gridSpan w:val="2"/>
            <w:shd w:val="clear" w:color="auto" w:fill="auto"/>
            <w:vAlign w:val="center"/>
            <w:hideMark/>
          </w:tcPr>
          <w:p w:rsidR="00BB2644" w:rsidRPr="00BB2644" w:rsidDel="005970ED" w:rsidRDefault="00BB2644" w:rsidP="00BB2644">
            <w:pPr>
              <w:rPr>
                <w:del w:id="867" w:author="Kramár Róbert" w:date="2017-01-10T11:01:00Z"/>
                <w:color w:val="000000"/>
                <w:sz w:val="22"/>
                <w:szCs w:val="22"/>
              </w:rPr>
            </w:pPr>
            <w:del w:id="868" w:author="Kramár Róbert" w:date="2017-01-10T11:01:00Z">
              <w:r w:rsidRPr="00BB2644" w:rsidDel="005970ED">
                <w:rPr>
                  <w:color w:val="000000"/>
                  <w:sz w:val="22"/>
                  <w:szCs w:val="22"/>
                </w:rPr>
                <w:delText>IČO dodávateľa</w:delText>
              </w:r>
            </w:del>
          </w:p>
        </w:tc>
        <w:tc>
          <w:tcPr>
            <w:tcW w:w="5528" w:type="dxa"/>
            <w:gridSpan w:val="5"/>
            <w:shd w:val="clear" w:color="auto" w:fill="auto"/>
            <w:vAlign w:val="center"/>
            <w:hideMark/>
          </w:tcPr>
          <w:p w:rsidR="00BB2644" w:rsidRPr="00BB2644" w:rsidDel="005970ED" w:rsidRDefault="00BB2644" w:rsidP="00BB2644">
            <w:pPr>
              <w:rPr>
                <w:del w:id="869" w:author="Kramár Róbert" w:date="2017-01-10T11:01:00Z"/>
                <w:color w:val="000000"/>
                <w:sz w:val="22"/>
                <w:szCs w:val="22"/>
              </w:rPr>
            </w:pPr>
            <w:del w:id="870" w:author="Kramár Róbert" w:date="2017-01-10T11:01:00Z">
              <w:r w:rsidRPr="00BB2644" w:rsidDel="005970ED">
                <w:rPr>
                  <w:color w:val="000000"/>
                  <w:sz w:val="22"/>
                  <w:szCs w:val="22"/>
                </w:rPr>
                <w:delText> </w:delText>
              </w:r>
            </w:del>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BB5C53">
        <w:trPr>
          <w:trHeight w:val="300"/>
          <w:del w:id="871" w:author="Kramár Róbert" w:date="2017-01-10T11:01:00Z"/>
        </w:trPr>
        <w:tc>
          <w:tcPr>
            <w:tcW w:w="3559" w:type="dxa"/>
            <w:gridSpan w:val="2"/>
            <w:shd w:val="clear" w:color="auto" w:fill="auto"/>
            <w:vAlign w:val="center"/>
            <w:hideMark/>
          </w:tcPr>
          <w:p w:rsidR="00BB2644" w:rsidRPr="00BB2644" w:rsidDel="005970ED" w:rsidRDefault="00BB2644" w:rsidP="00BB2644">
            <w:pPr>
              <w:rPr>
                <w:del w:id="872" w:author="Kramár Róbert" w:date="2017-01-10T11:01:00Z"/>
                <w:color w:val="000000"/>
                <w:sz w:val="22"/>
                <w:szCs w:val="22"/>
              </w:rPr>
            </w:pPr>
            <w:del w:id="873" w:author="Kramár Róbert" w:date="2017-01-10T11:01:00Z">
              <w:r w:rsidRPr="00BB2644" w:rsidDel="005970ED">
                <w:rPr>
                  <w:color w:val="000000"/>
                  <w:sz w:val="22"/>
                  <w:szCs w:val="22"/>
                </w:rPr>
                <w:delText>Hodnota zákazky bez DPH</w:delText>
              </w:r>
            </w:del>
          </w:p>
        </w:tc>
        <w:tc>
          <w:tcPr>
            <w:tcW w:w="5528" w:type="dxa"/>
            <w:gridSpan w:val="5"/>
            <w:shd w:val="clear" w:color="auto" w:fill="auto"/>
            <w:vAlign w:val="center"/>
            <w:hideMark/>
          </w:tcPr>
          <w:p w:rsidR="00BB2644" w:rsidRPr="00BB2644" w:rsidDel="005970ED" w:rsidRDefault="00BB2644" w:rsidP="00BB2644">
            <w:pPr>
              <w:rPr>
                <w:del w:id="874" w:author="Kramár Róbert" w:date="2017-01-10T11:01:00Z"/>
                <w:color w:val="000000"/>
                <w:sz w:val="22"/>
                <w:szCs w:val="22"/>
              </w:rPr>
            </w:pPr>
            <w:del w:id="875" w:author="Kramár Róbert" w:date="2017-01-10T11:01:00Z">
              <w:r w:rsidRPr="00BB2644" w:rsidDel="005970ED">
                <w:rPr>
                  <w:color w:val="000000"/>
                  <w:sz w:val="22"/>
                  <w:szCs w:val="22"/>
                </w:rPr>
                <w:delText> </w:delText>
              </w:r>
            </w:del>
          </w:p>
        </w:tc>
      </w:tr>
      <w:tr w:rsidR="00BB2644" w:rsidRPr="00BB2644" w:rsidDel="005970ED" w:rsidTr="00BB5C53">
        <w:trPr>
          <w:trHeight w:val="300"/>
          <w:del w:id="876" w:author="Kramár Róbert" w:date="2017-01-10T11:01:00Z"/>
        </w:trPr>
        <w:tc>
          <w:tcPr>
            <w:tcW w:w="3559" w:type="dxa"/>
            <w:gridSpan w:val="2"/>
            <w:shd w:val="clear" w:color="auto" w:fill="auto"/>
            <w:vAlign w:val="center"/>
            <w:hideMark/>
          </w:tcPr>
          <w:p w:rsidR="00BB2644" w:rsidRPr="00BB2644" w:rsidDel="005970ED" w:rsidRDefault="00BB2644" w:rsidP="00BB2644">
            <w:pPr>
              <w:rPr>
                <w:del w:id="877" w:author="Kramár Róbert" w:date="2017-01-10T11:01:00Z"/>
                <w:color w:val="000000"/>
                <w:sz w:val="22"/>
                <w:szCs w:val="22"/>
              </w:rPr>
            </w:pPr>
            <w:del w:id="878" w:author="Kramár Róbert" w:date="2017-01-10T11:01:00Z">
              <w:r w:rsidRPr="00BB2644" w:rsidDel="005970ED">
                <w:rPr>
                  <w:color w:val="000000"/>
                  <w:sz w:val="22"/>
                  <w:szCs w:val="22"/>
                </w:rPr>
                <w:delText>Hodnota zákazky s DPH</w:delText>
              </w:r>
            </w:del>
          </w:p>
        </w:tc>
        <w:tc>
          <w:tcPr>
            <w:tcW w:w="5528" w:type="dxa"/>
            <w:gridSpan w:val="5"/>
            <w:shd w:val="clear" w:color="auto" w:fill="auto"/>
            <w:vAlign w:val="center"/>
            <w:hideMark/>
          </w:tcPr>
          <w:p w:rsidR="00BB2644" w:rsidRPr="00BB2644" w:rsidDel="005970ED" w:rsidRDefault="00BB2644" w:rsidP="00BB2644">
            <w:pPr>
              <w:rPr>
                <w:del w:id="879" w:author="Kramár Róbert" w:date="2017-01-10T11:01:00Z"/>
                <w:color w:val="000000"/>
                <w:sz w:val="22"/>
                <w:szCs w:val="22"/>
              </w:rPr>
            </w:pPr>
            <w:del w:id="880" w:author="Kramár Róbert" w:date="2017-01-10T11:01:00Z">
              <w:r w:rsidRPr="00BB2644" w:rsidDel="005970ED">
                <w:rPr>
                  <w:color w:val="000000"/>
                  <w:sz w:val="22"/>
                  <w:szCs w:val="22"/>
                </w:rPr>
                <w:delText> </w:delText>
              </w:r>
            </w:del>
          </w:p>
        </w:tc>
      </w:tr>
      <w:tr w:rsidR="00BB2644" w:rsidRPr="00BB2644" w:rsidDel="00182823" w:rsidTr="00BB5C53">
        <w:trPr>
          <w:trHeight w:val="300"/>
          <w:del w:id="881" w:author="Kramár Róbert" w:date="2017-01-11T18:18:00Z"/>
        </w:trPr>
        <w:tc>
          <w:tcPr>
            <w:tcW w:w="3559" w:type="dxa"/>
            <w:gridSpan w:val="2"/>
            <w:shd w:val="clear" w:color="auto" w:fill="auto"/>
            <w:vAlign w:val="center"/>
            <w:hideMark/>
          </w:tcPr>
          <w:p w:rsidR="00BB2644" w:rsidRPr="00BB2644" w:rsidDel="00182823" w:rsidRDefault="00BB2644" w:rsidP="00BB2644">
            <w:pPr>
              <w:rPr>
                <w:del w:id="882" w:author="Kramár Róbert" w:date="2017-01-11T18:18:00Z"/>
                <w:color w:val="000000"/>
                <w:sz w:val="22"/>
                <w:szCs w:val="22"/>
              </w:rPr>
            </w:pPr>
            <w:del w:id="883" w:author="Kramár Róbert" w:date="2017-01-11T18:18:00Z">
              <w:r w:rsidRPr="00BB2644" w:rsidDel="00182823">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82823" w:rsidRDefault="00BB2644" w:rsidP="00BB2644">
            <w:pPr>
              <w:rPr>
                <w:del w:id="884" w:author="Kramár Róbert" w:date="2017-01-11T18:18:00Z"/>
                <w:color w:val="000000"/>
                <w:sz w:val="22"/>
                <w:szCs w:val="22"/>
              </w:rPr>
            </w:pPr>
            <w:del w:id="885" w:author="Kramár Róbert" w:date="2017-01-11T18:18:00Z">
              <w:r w:rsidRPr="00BB2644" w:rsidDel="00182823">
                <w:rPr>
                  <w:color w:val="000000"/>
                  <w:sz w:val="22"/>
                  <w:szCs w:val="22"/>
                </w:rPr>
                <w:delText> </w:delText>
              </w:r>
            </w:del>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 xml:space="preserve">d) Je stanovená PHZ tak, že nezahŕňa PHZ aj </w:t>
            </w:r>
            <w:r w:rsidRPr="00BB2644">
              <w:rPr>
                <w:color w:val="000000"/>
                <w:sz w:val="22"/>
                <w:szCs w:val="22"/>
              </w:rPr>
              <w:lastRenderedPageBreak/>
              <w:t>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 xml:space="preserve">b) Sú technické požiadavky určené tak, </w:t>
            </w:r>
            <w:r w:rsidRPr="00BB2644">
              <w:rPr>
                <w:color w:val="000000"/>
                <w:sz w:val="22"/>
                <w:szCs w:val="22"/>
              </w:rPr>
              <w:lastRenderedPageBreak/>
              <w:t>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Obmedzil verejný obstarávateľ  počet záujemcov, ktorých vyzve na predloženie ponuky, v </w:t>
            </w:r>
            <w:proofErr w:type="spellStart"/>
            <w:r w:rsidRPr="00BB2644">
              <w:rPr>
                <w:color w:val="000000"/>
                <w:sz w:val="22"/>
                <w:szCs w:val="22"/>
              </w:rPr>
              <w:t>RKsZ</w:t>
            </w:r>
            <w:proofErr w:type="spellEnd"/>
            <w:r w:rsidRPr="00BB2644">
              <w:rPr>
                <w:color w:val="000000"/>
                <w:sz w:val="22"/>
                <w:szCs w:val="22"/>
              </w:rPr>
              <w:t xml:space="preserve">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lastRenderedPageBreak/>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86"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88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887" w:author="Kramár Róbert" w:date="2017-01-11T15:14:00Z">
              <w:r w:rsidRPr="00BB2644" w:rsidDel="00372627">
                <w:rPr>
                  <w:color w:val="000000"/>
                  <w:sz w:val="22"/>
                  <w:szCs w:val="22"/>
                </w:rPr>
                <w:delText>ITMS</w:delText>
              </w:r>
            </w:del>
            <w:ins w:id="888"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889" w:author="Kramár Róbert" w:date="2017-01-20T13:01:00Z"/>
        </w:trPr>
        <w:tc>
          <w:tcPr>
            <w:tcW w:w="3559" w:type="dxa"/>
            <w:gridSpan w:val="2"/>
            <w:shd w:val="clear" w:color="auto" w:fill="auto"/>
            <w:vAlign w:val="center"/>
          </w:tcPr>
          <w:p w:rsidR="00736826" w:rsidRPr="00BB2644" w:rsidRDefault="00736826" w:rsidP="00BB2644">
            <w:pPr>
              <w:rPr>
                <w:ins w:id="890" w:author="Kramár Róbert" w:date="2017-01-20T13:01:00Z"/>
                <w:color w:val="000000"/>
                <w:sz w:val="22"/>
                <w:szCs w:val="22"/>
              </w:rPr>
            </w:pPr>
            <w:ins w:id="891" w:author="Kramár Róbert" w:date="2017-01-20T13:0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892" w:author="Kramár Róbert" w:date="2017-01-20T13:01: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ins w:id="893" w:author="Sandra Belková" w:date="2017-02-02T09:21:00Z">
              <w:r>
                <w:rPr>
                  <w:color w:val="000000"/>
                  <w:sz w:val="22"/>
                  <w:szCs w:val="22"/>
                </w:rPr>
                <w:t>20</w:t>
              </w:r>
            </w:ins>
          </w:p>
        </w:tc>
        <w:tc>
          <w:tcPr>
            <w:tcW w:w="4820" w:type="dxa"/>
            <w:gridSpan w:val="2"/>
            <w:vMerge w:val="restart"/>
            <w:shd w:val="clear" w:color="auto" w:fill="auto"/>
            <w:vAlign w:val="center"/>
          </w:tcPr>
          <w:p w:rsidR="009759D2" w:rsidRPr="0048257F" w:rsidRDefault="009759D2" w:rsidP="009759D2">
            <w:pPr>
              <w:rPr>
                <w:ins w:id="894" w:author="Sandra Belková" w:date="2017-03-21T13:05:00Z"/>
                <w:color w:val="000000"/>
                <w:sz w:val="22"/>
                <w:szCs w:val="22"/>
              </w:rPr>
            </w:pPr>
            <w:ins w:id="895" w:author="Sandra Belková" w:date="2017-03-21T13:05:00Z">
              <w:r>
                <w:rPr>
                  <w:color w:val="000000"/>
                  <w:sz w:val="22"/>
                  <w:szCs w:val="22"/>
                </w:rPr>
                <w:t xml:space="preserve">a) </w:t>
              </w:r>
              <w:r w:rsidRPr="0048257F">
                <w:rPr>
                  <w:color w:val="000000"/>
                  <w:sz w:val="22"/>
                  <w:szCs w:val="22"/>
                </w:rPr>
                <w:t>Je úspešný uchádzač zapísaný v registri partnerov verejného sektora?</w:t>
              </w:r>
            </w:ins>
          </w:p>
          <w:p w:rsidR="009759D2" w:rsidRPr="0048257F" w:rsidRDefault="009759D2" w:rsidP="009759D2">
            <w:pPr>
              <w:rPr>
                <w:ins w:id="896" w:author="Sandra Belková" w:date="2017-03-21T13:05:00Z"/>
                <w:color w:val="000000"/>
                <w:sz w:val="22"/>
                <w:szCs w:val="22"/>
              </w:rPr>
            </w:pPr>
            <w:ins w:id="897" w:author="Sandra Belková" w:date="2017-03-21T13:05: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9759D2" w:rsidRPr="00BB2644" w:rsidRDefault="009759D2" w:rsidP="009759D2">
            <w:pPr>
              <w:rPr>
                <w:color w:val="000000"/>
                <w:sz w:val="22"/>
                <w:szCs w:val="22"/>
              </w:rPr>
            </w:pPr>
            <w:ins w:id="898" w:author="Sandra Belková" w:date="2017-03-21T13:05: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del w:id="899" w:author="Sandra Belková" w:date="2017-02-02T09:21:00Z">
              <w:r w:rsidRPr="00BB2644" w:rsidDel="0031276A">
                <w:rPr>
                  <w:color w:val="000000"/>
                  <w:sz w:val="22"/>
                  <w:szCs w:val="22"/>
                </w:rPr>
                <w:delText>20</w:delText>
              </w:r>
            </w:del>
            <w:ins w:id="900" w:author="Sandra Belková" w:date="2017-02-02T09:21:00Z">
              <w:r>
                <w:rPr>
                  <w:color w:val="000000"/>
                  <w:sz w:val="22"/>
                  <w:szCs w:val="22"/>
                </w:rPr>
                <w:t>21</w:t>
              </w:r>
            </w:ins>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del w:id="901" w:author="Sandra Belková" w:date="2017-02-02T09:21:00Z">
              <w:r w:rsidRPr="00BB2644" w:rsidDel="0031276A">
                <w:rPr>
                  <w:color w:val="000000"/>
                  <w:sz w:val="22"/>
                  <w:szCs w:val="22"/>
                </w:rPr>
                <w:delText>21</w:delText>
              </w:r>
            </w:del>
            <w:ins w:id="902" w:author="Sandra Belková" w:date="2017-02-02T09:21:00Z">
              <w:r>
                <w:rPr>
                  <w:color w:val="000000"/>
                  <w:sz w:val="22"/>
                  <w:szCs w:val="22"/>
                </w:rPr>
                <w:t>22</w:t>
              </w:r>
            </w:ins>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759D2" w:rsidRPr="00A54276" w:rsidRDefault="009759D2" w:rsidP="009759D2">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8100C76406014AF68636C995F9228B1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903"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90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904" w:author="Kramár Róbert" w:date="2017-01-11T15:14:00Z">
              <w:r w:rsidRPr="00BB2644" w:rsidDel="00372627">
                <w:rPr>
                  <w:color w:val="000000"/>
                  <w:sz w:val="22"/>
                  <w:szCs w:val="22"/>
                </w:rPr>
                <w:delText>ITMS</w:delText>
              </w:r>
            </w:del>
            <w:ins w:id="905"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906" w:author="Kramár Róbert" w:date="2017-01-20T13:01:00Z"/>
        </w:trPr>
        <w:tc>
          <w:tcPr>
            <w:tcW w:w="3559" w:type="dxa"/>
            <w:gridSpan w:val="2"/>
            <w:shd w:val="clear" w:color="auto" w:fill="auto"/>
            <w:vAlign w:val="center"/>
          </w:tcPr>
          <w:p w:rsidR="00736826" w:rsidRPr="00BB2644" w:rsidRDefault="00736826" w:rsidP="00BB2644">
            <w:pPr>
              <w:rPr>
                <w:ins w:id="907" w:author="Kramár Róbert" w:date="2017-01-20T13:01:00Z"/>
                <w:color w:val="000000"/>
                <w:sz w:val="22"/>
                <w:szCs w:val="22"/>
              </w:rPr>
            </w:pPr>
            <w:ins w:id="908" w:author="Kramár Róbert" w:date="2017-01-20T13:0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909" w:author="Kramár Róbert" w:date="2017-01-20T13:01: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910"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91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911" w:author="Kramár Róbert" w:date="2017-01-11T15:14:00Z">
              <w:r w:rsidRPr="00BB2644" w:rsidDel="00372627">
                <w:rPr>
                  <w:color w:val="000000"/>
                  <w:sz w:val="22"/>
                  <w:szCs w:val="22"/>
                </w:rPr>
                <w:delText>ITMS</w:delText>
              </w:r>
            </w:del>
            <w:ins w:id="912"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913" w:author="Kramár Róbert" w:date="2017-01-20T13:01:00Z"/>
        </w:trPr>
        <w:tc>
          <w:tcPr>
            <w:tcW w:w="3559" w:type="dxa"/>
            <w:gridSpan w:val="2"/>
            <w:shd w:val="clear" w:color="auto" w:fill="auto"/>
            <w:vAlign w:val="center"/>
          </w:tcPr>
          <w:p w:rsidR="00736826" w:rsidRPr="00BB2644" w:rsidRDefault="00736826" w:rsidP="00BB2644">
            <w:pPr>
              <w:rPr>
                <w:ins w:id="914" w:author="Kramár Róbert" w:date="2017-01-20T13:01:00Z"/>
                <w:color w:val="000000"/>
                <w:sz w:val="22"/>
                <w:szCs w:val="22"/>
              </w:rPr>
            </w:pPr>
            <w:ins w:id="915" w:author="Kramár Róbert" w:date="2017-01-20T13:0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916" w:author="Kramár Róbert" w:date="2017-01-20T13:01: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Obmedzil verejný obstarávateľ  počet záujemcov, ktorých vyzve na predloženie ponuky, v </w:t>
            </w:r>
            <w:proofErr w:type="spellStart"/>
            <w:r w:rsidRPr="00BB2644">
              <w:rPr>
                <w:color w:val="000000"/>
                <w:sz w:val="22"/>
                <w:szCs w:val="22"/>
              </w:rPr>
              <w:t>RKsZ</w:t>
            </w:r>
            <w:proofErr w:type="spellEnd"/>
            <w:r w:rsidRPr="00BB2644">
              <w:rPr>
                <w:color w:val="000000"/>
                <w:sz w:val="22"/>
                <w:szCs w:val="22"/>
              </w:rPr>
              <w:t xml:space="preserve">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ins w:id="917" w:author="Sandra Belková" w:date="2017-02-02T09:21:00Z">
              <w:r>
                <w:rPr>
                  <w:color w:val="000000"/>
                  <w:sz w:val="22"/>
                  <w:szCs w:val="22"/>
                </w:rPr>
                <w:t>35</w:t>
              </w:r>
            </w:ins>
          </w:p>
        </w:tc>
        <w:tc>
          <w:tcPr>
            <w:tcW w:w="4820" w:type="dxa"/>
            <w:gridSpan w:val="2"/>
            <w:vMerge w:val="restart"/>
            <w:shd w:val="clear" w:color="auto" w:fill="auto"/>
            <w:vAlign w:val="center"/>
          </w:tcPr>
          <w:p w:rsidR="00AC2CB6" w:rsidRPr="0048257F" w:rsidRDefault="00AC2CB6" w:rsidP="00AC2CB6">
            <w:pPr>
              <w:rPr>
                <w:ins w:id="918" w:author="Sandra Belková" w:date="2017-03-21T13:13:00Z"/>
                <w:color w:val="000000"/>
                <w:sz w:val="22"/>
                <w:szCs w:val="22"/>
              </w:rPr>
            </w:pPr>
            <w:del w:id="919" w:author="Tibor Barna" w:date="2017-03-28T12:51:00Z">
              <w:r w:rsidRPr="0048257F" w:rsidDel="00E7460E">
                <w:rPr>
                  <w:color w:val="000000"/>
                  <w:sz w:val="22"/>
                  <w:szCs w:val="22"/>
                </w:rPr>
                <w:delText xml:space="preserve"> </w:delText>
              </w:r>
            </w:del>
            <w:ins w:id="920" w:author="Sandra Belková" w:date="2017-03-21T13:13:00Z">
              <w:r>
                <w:rPr>
                  <w:color w:val="000000"/>
                  <w:sz w:val="22"/>
                  <w:szCs w:val="22"/>
                </w:rPr>
                <w:t xml:space="preserve">a) </w:t>
              </w:r>
              <w:r w:rsidRPr="0048257F">
                <w:rPr>
                  <w:color w:val="000000"/>
                  <w:sz w:val="22"/>
                  <w:szCs w:val="22"/>
                </w:rPr>
                <w:t>Je úspešný uchádzač zapísaný v registri partnerov verejného sektora?</w:t>
              </w:r>
            </w:ins>
          </w:p>
          <w:p w:rsidR="00AC2CB6" w:rsidRPr="0048257F" w:rsidRDefault="00AC2CB6" w:rsidP="00AC2CB6">
            <w:pPr>
              <w:rPr>
                <w:ins w:id="921" w:author="Sandra Belková" w:date="2017-03-21T13:13:00Z"/>
                <w:color w:val="000000"/>
                <w:sz w:val="22"/>
                <w:szCs w:val="22"/>
              </w:rPr>
            </w:pPr>
            <w:ins w:id="922" w:author="Sandra Belková" w:date="2017-03-21T13:13: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AC2CB6" w:rsidRPr="00BB2644" w:rsidRDefault="00AC2CB6" w:rsidP="00AC2CB6">
            <w:pPr>
              <w:rPr>
                <w:color w:val="000000"/>
                <w:sz w:val="22"/>
                <w:szCs w:val="22"/>
              </w:rPr>
            </w:pPr>
            <w:ins w:id="923" w:author="Sandra Belková" w:date="2017-03-21T13:13: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del w:id="924" w:author="Sandra Belková" w:date="2017-02-02T09:22:00Z">
              <w:r w:rsidRPr="00BB2644" w:rsidDel="006541E0">
                <w:rPr>
                  <w:color w:val="000000"/>
                  <w:sz w:val="22"/>
                  <w:szCs w:val="22"/>
                </w:rPr>
                <w:delText>35</w:delText>
              </w:r>
            </w:del>
            <w:ins w:id="925" w:author="Sandra Belková" w:date="2017-02-02T09:22:00Z">
              <w:r>
                <w:rPr>
                  <w:color w:val="000000"/>
                  <w:sz w:val="22"/>
                  <w:szCs w:val="22"/>
                </w:rPr>
                <w:t>36</w:t>
              </w:r>
            </w:ins>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926" w:author="Sandra Belková" w:date="2017-02-02T09:22:00Z">
              <w:r w:rsidRPr="00BB2644" w:rsidDel="006541E0">
                <w:rPr>
                  <w:color w:val="000000"/>
                  <w:sz w:val="22"/>
                  <w:szCs w:val="22"/>
                </w:rPr>
                <w:delText>36</w:delText>
              </w:r>
            </w:del>
            <w:ins w:id="927" w:author="Sandra Belková" w:date="2017-02-02T09:22:00Z">
              <w:r w:rsidR="006541E0">
                <w:rPr>
                  <w:color w:val="000000"/>
                  <w:sz w:val="22"/>
                  <w:szCs w:val="22"/>
                </w:rPr>
                <w:t>37</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928" w:author="Sandra Belková" w:date="2017-02-02T09:22:00Z">
              <w:r w:rsidRPr="00BB2644" w:rsidDel="006541E0">
                <w:rPr>
                  <w:color w:val="000000"/>
                  <w:sz w:val="22"/>
                  <w:szCs w:val="22"/>
                </w:rPr>
                <w:delText>37</w:delText>
              </w:r>
            </w:del>
            <w:ins w:id="929" w:author="Sandra Belková" w:date="2017-02-02T09:22:00Z">
              <w:r w:rsidR="006541E0">
                <w:rPr>
                  <w:color w:val="000000"/>
                  <w:sz w:val="22"/>
                  <w:szCs w:val="22"/>
                </w:rPr>
                <w:t>38</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930" w:author="Sandra Belková" w:date="2017-02-02T09:22:00Z">
              <w:r w:rsidRPr="00BB2644" w:rsidDel="006541E0">
                <w:rPr>
                  <w:color w:val="000000"/>
                  <w:sz w:val="22"/>
                  <w:szCs w:val="22"/>
                </w:rPr>
                <w:delText>38</w:delText>
              </w:r>
            </w:del>
            <w:ins w:id="931" w:author="Sandra Belková" w:date="2017-02-02T09:22:00Z">
              <w:r w:rsidR="006541E0">
                <w:rPr>
                  <w:color w:val="000000"/>
                  <w:sz w:val="22"/>
                  <w:szCs w:val="22"/>
                </w:rPr>
                <w:t>39</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932" w:name="KZ_2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9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933" w:author="Kramár Róbert" w:date="2017-01-11T15:14:00Z">
              <w:r w:rsidRPr="00BB2644" w:rsidDel="00372627">
                <w:rPr>
                  <w:color w:val="000000"/>
                  <w:sz w:val="22"/>
                  <w:szCs w:val="22"/>
                </w:rPr>
                <w:delText>ITMS</w:delText>
              </w:r>
            </w:del>
            <w:ins w:id="934"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935" w:author="Kramár Róbert" w:date="2017-01-20T13:01:00Z"/>
        </w:trPr>
        <w:tc>
          <w:tcPr>
            <w:tcW w:w="3559" w:type="dxa"/>
            <w:gridSpan w:val="2"/>
            <w:shd w:val="clear" w:color="auto" w:fill="auto"/>
            <w:vAlign w:val="center"/>
          </w:tcPr>
          <w:p w:rsidR="00736826" w:rsidRPr="00BB2644" w:rsidRDefault="00736826" w:rsidP="00BB2644">
            <w:pPr>
              <w:rPr>
                <w:ins w:id="936" w:author="Kramár Róbert" w:date="2017-01-20T13:01:00Z"/>
                <w:color w:val="000000"/>
                <w:sz w:val="22"/>
                <w:szCs w:val="22"/>
              </w:rPr>
            </w:pPr>
            <w:ins w:id="937" w:author="Kramár Róbert" w:date="2017-01-20T13:01: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938" w:author="Kramár Róbert" w:date="2017-01-20T13:01: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526B68">
        <w:trPr>
          <w:trHeight w:val="300"/>
          <w:del w:id="939" w:author="Kramár Róbert" w:date="2017-01-10T10:59:00Z"/>
        </w:trPr>
        <w:tc>
          <w:tcPr>
            <w:tcW w:w="3559" w:type="dxa"/>
            <w:gridSpan w:val="2"/>
            <w:shd w:val="clear" w:color="auto" w:fill="auto"/>
            <w:vAlign w:val="center"/>
            <w:hideMark/>
          </w:tcPr>
          <w:p w:rsidR="00BB2644" w:rsidRPr="00BB2644" w:rsidDel="005970ED" w:rsidRDefault="00BB2644" w:rsidP="00BB2644">
            <w:pPr>
              <w:rPr>
                <w:del w:id="940" w:author="Kramár Róbert" w:date="2017-01-10T10:59:00Z"/>
                <w:color w:val="000000"/>
                <w:sz w:val="22"/>
                <w:szCs w:val="22"/>
              </w:rPr>
            </w:pPr>
            <w:del w:id="941" w:author="Kramár Róbert" w:date="2017-01-10T10:59:00Z">
              <w:r w:rsidRPr="00BB2644" w:rsidDel="005970ED">
                <w:rPr>
                  <w:color w:val="000000"/>
                  <w:sz w:val="22"/>
                  <w:szCs w:val="22"/>
                </w:rPr>
                <w:delText>Číslo oznámenia vo vestníku VO</w:delText>
              </w:r>
            </w:del>
          </w:p>
        </w:tc>
        <w:tc>
          <w:tcPr>
            <w:tcW w:w="5528" w:type="dxa"/>
            <w:gridSpan w:val="5"/>
            <w:shd w:val="clear" w:color="auto" w:fill="auto"/>
            <w:vAlign w:val="center"/>
            <w:hideMark/>
          </w:tcPr>
          <w:p w:rsidR="00BB2644" w:rsidRPr="00BB2644" w:rsidDel="005970ED" w:rsidRDefault="00BB2644" w:rsidP="00BB2644">
            <w:pPr>
              <w:rPr>
                <w:del w:id="942" w:author="Kramár Róbert" w:date="2017-01-10T10:59:00Z"/>
                <w:color w:val="000000"/>
                <w:sz w:val="22"/>
                <w:szCs w:val="22"/>
              </w:rPr>
            </w:pPr>
            <w:del w:id="943" w:author="Kramár Róbert" w:date="2017-01-10T10:59:00Z">
              <w:r w:rsidRPr="00BB2644" w:rsidDel="005970ED">
                <w:rPr>
                  <w:color w:val="000000"/>
                  <w:sz w:val="22"/>
                  <w:szCs w:val="22"/>
                </w:rPr>
                <w:delText> </w:delText>
              </w:r>
            </w:del>
          </w:p>
        </w:tc>
      </w:tr>
      <w:tr w:rsidR="00BB2644" w:rsidRPr="00BB2644" w:rsidDel="005970ED" w:rsidTr="00526B68">
        <w:trPr>
          <w:trHeight w:val="300"/>
          <w:del w:id="944" w:author="Kramár Róbert" w:date="2017-01-10T10:59:00Z"/>
        </w:trPr>
        <w:tc>
          <w:tcPr>
            <w:tcW w:w="3559" w:type="dxa"/>
            <w:gridSpan w:val="2"/>
            <w:shd w:val="clear" w:color="auto" w:fill="auto"/>
            <w:vAlign w:val="center"/>
            <w:hideMark/>
          </w:tcPr>
          <w:p w:rsidR="00BB2644" w:rsidRPr="00BB2644" w:rsidDel="005970ED" w:rsidRDefault="00BB2644" w:rsidP="00BB2644">
            <w:pPr>
              <w:rPr>
                <w:del w:id="945" w:author="Kramár Róbert" w:date="2017-01-10T10:59:00Z"/>
                <w:color w:val="000000"/>
                <w:sz w:val="22"/>
                <w:szCs w:val="22"/>
              </w:rPr>
            </w:pPr>
            <w:del w:id="946" w:author="Kramár Róbert" w:date="2017-01-10T10:59:00Z">
              <w:r w:rsidRPr="00BB2644" w:rsidDel="005970ED">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5970ED" w:rsidRDefault="00BB2644" w:rsidP="00BB2644">
            <w:pPr>
              <w:rPr>
                <w:del w:id="947" w:author="Kramár Róbert" w:date="2017-01-10T10:59:00Z"/>
                <w:color w:val="000000"/>
                <w:sz w:val="22"/>
                <w:szCs w:val="22"/>
              </w:rPr>
            </w:pPr>
            <w:del w:id="948" w:author="Kramár Róbert" w:date="2017-01-10T10:59:00Z">
              <w:r w:rsidRPr="00BB2644" w:rsidDel="005970ED">
                <w:rPr>
                  <w:color w:val="000000"/>
                  <w:sz w:val="22"/>
                  <w:szCs w:val="22"/>
                </w:rPr>
                <w:delText> </w:delText>
              </w:r>
            </w:del>
          </w:p>
        </w:tc>
      </w:tr>
      <w:tr w:rsidR="00BB2644" w:rsidRPr="00BB2644" w:rsidDel="005970ED" w:rsidTr="00526B68">
        <w:trPr>
          <w:trHeight w:val="300"/>
          <w:del w:id="949" w:author="Kramár Róbert" w:date="2017-01-10T10:59:00Z"/>
        </w:trPr>
        <w:tc>
          <w:tcPr>
            <w:tcW w:w="3559" w:type="dxa"/>
            <w:gridSpan w:val="2"/>
            <w:shd w:val="clear" w:color="auto" w:fill="auto"/>
            <w:vAlign w:val="center"/>
            <w:hideMark/>
          </w:tcPr>
          <w:p w:rsidR="00BB2644" w:rsidRPr="00BB2644" w:rsidDel="005970ED" w:rsidRDefault="00BB2644" w:rsidP="00BB2644">
            <w:pPr>
              <w:rPr>
                <w:del w:id="950" w:author="Kramár Róbert" w:date="2017-01-10T10:59:00Z"/>
                <w:color w:val="000000"/>
                <w:sz w:val="22"/>
                <w:szCs w:val="22"/>
              </w:rPr>
            </w:pPr>
            <w:del w:id="951" w:author="Kramár Róbert" w:date="2017-01-10T10:59:00Z">
              <w:r w:rsidRPr="00BB2644" w:rsidDel="005970ED">
                <w:rPr>
                  <w:color w:val="000000"/>
                  <w:sz w:val="22"/>
                  <w:szCs w:val="22"/>
                </w:rPr>
                <w:delText>Názov dodávateľa</w:delText>
              </w:r>
            </w:del>
          </w:p>
        </w:tc>
        <w:tc>
          <w:tcPr>
            <w:tcW w:w="5528" w:type="dxa"/>
            <w:gridSpan w:val="5"/>
            <w:shd w:val="clear" w:color="auto" w:fill="auto"/>
            <w:vAlign w:val="center"/>
            <w:hideMark/>
          </w:tcPr>
          <w:p w:rsidR="00BB2644" w:rsidRPr="00BB2644" w:rsidDel="005970ED" w:rsidRDefault="00BB2644" w:rsidP="00BB2644">
            <w:pPr>
              <w:rPr>
                <w:del w:id="952" w:author="Kramár Róbert" w:date="2017-01-10T10:59:00Z"/>
                <w:color w:val="000000"/>
                <w:sz w:val="22"/>
                <w:szCs w:val="22"/>
              </w:rPr>
            </w:pPr>
            <w:del w:id="953" w:author="Kramár Róbert" w:date="2017-01-10T10:59:00Z">
              <w:r w:rsidRPr="00BB2644" w:rsidDel="005970ED">
                <w:rPr>
                  <w:color w:val="000000"/>
                  <w:sz w:val="22"/>
                  <w:szCs w:val="22"/>
                </w:rPr>
                <w:delText> </w:delText>
              </w:r>
            </w:del>
          </w:p>
        </w:tc>
      </w:tr>
      <w:tr w:rsidR="00BB2644" w:rsidRPr="00BB2644" w:rsidDel="005970ED" w:rsidTr="00526B68">
        <w:trPr>
          <w:trHeight w:val="300"/>
          <w:del w:id="954" w:author="Kramár Róbert" w:date="2017-01-10T10:59:00Z"/>
        </w:trPr>
        <w:tc>
          <w:tcPr>
            <w:tcW w:w="3559" w:type="dxa"/>
            <w:gridSpan w:val="2"/>
            <w:shd w:val="clear" w:color="auto" w:fill="auto"/>
            <w:vAlign w:val="center"/>
            <w:hideMark/>
          </w:tcPr>
          <w:p w:rsidR="00BB2644" w:rsidRPr="00BB2644" w:rsidDel="005970ED" w:rsidRDefault="00BB2644" w:rsidP="00BB2644">
            <w:pPr>
              <w:rPr>
                <w:del w:id="955" w:author="Kramár Róbert" w:date="2017-01-10T10:59:00Z"/>
                <w:color w:val="000000"/>
                <w:sz w:val="22"/>
                <w:szCs w:val="22"/>
              </w:rPr>
            </w:pPr>
            <w:del w:id="956" w:author="Kramár Róbert" w:date="2017-01-10T10:59:00Z">
              <w:r w:rsidRPr="00BB2644" w:rsidDel="005970ED">
                <w:rPr>
                  <w:color w:val="000000"/>
                  <w:sz w:val="22"/>
                  <w:szCs w:val="22"/>
                </w:rPr>
                <w:delText>IČO dodávateľa</w:delText>
              </w:r>
            </w:del>
          </w:p>
        </w:tc>
        <w:tc>
          <w:tcPr>
            <w:tcW w:w="5528" w:type="dxa"/>
            <w:gridSpan w:val="5"/>
            <w:shd w:val="clear" w:color="auto" w:fill="auto"/>
            <w:vAlign w:val="center"/>
            <w:hideMark/>
          </w:tcPr>
          <w:p w:rsidR="00BB2644" w:rsidRPr="00BB2644" w:rsidDel="005970ED" w:rsidRDefault="00BB2644" w:rsidP="00BB2644">
            <w:pPr>
              <w:rPr>
                <w:del w:id="957" w:author="Kramár Róbert" w:date="2017-01-10T10:59:00Z"/>
                <w:color w:val="000000"/>
                <w:sz w:val="22"/>
                <w:szCs w:val="22"/>
              </w:rPr>
            </w:pPr>
            <w:del w:id="958" w:author="Kramár Róbert" w:date="2017-01-10T10:59:00Z">
              <w:r w:rsidRPr="00BB2644" w:rsidDel="005970ED">
                <w:rPr>
                  <w:color w:val="000000"/>
                  <w:sz w:val="22"/>
                  <w:szCs w:val="22"/>
                </w:rPr>
                <w:delText> </w:delText>
              </w:r>
            </w:del>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526B68">
        <w:trPr>
          <w:trHeight w:val="300"/>
          <w:del w:id="959" w:author="Kramár Róbert" w:date="2017-01-10T11:00:00Z"/>
        </w:trPr>
        <w:tc>
          <w:tcPr>
            <w:tcW w:w="3559" w:type="dxa"/>
            <w:gridSpan w:val="2"/>
            <w:shd w:val="clear" w:color="auto" w:fill="auto"/>
            <w:vAlign w:val="center"/>
            <w:hideMark/>
          </w:tcPr>
          <w:p w:rsidR="00BB2644" w:rsidRPr="00BB2644" w:rsidDel="005970ED" w:rsidRDefault="00BB2644" w:rsidP="00BB2644">
            <w:pPr>
              <w:rPr>
                <w:del w:id="960" w:author="Kramár Róbert" w:date="2017-01-10T11:00:00Z"/>
                <w:color w:val="000000"/>
                <w:sz w:val="22"/>
                <w:szCs w:val="22"/>
              </w:rPr>
            </w:pPr>
            <w:del w:id="961" w:author="Kramár Róbert" w:date="2017-01-10T11:00:00Z">
              <w:r w:rsidRPr="00BB2644" w:rsidDel="005970ED">
                <w:rPr>
                  <w:color w:val="000000"/>
                  <w:sz w:val="22"/>
                  <w:szCs w:val="22"/>
                </w:rPr>
                <w:delText>Hodnota zákazky bez DPH</w:delText>
              </w:r>
            </w:del>
          </w:p>
        </w:tc>
        <w:tc>
          <w:tcPr>
            <w:tcW w:w="5528" w:type="dxa"/>
            <w:gridSpan w:val="5"/>
            <w:shd w:val="clear" w:color="auto" w:fill="auto"/>
            <w:vAlign w:val="center"/>
            <w:hideMark/>
          </w:tcPr>
          <w:p w:rsidR="00BB2644" w:rsidRPr="00BB2644" w:rsidDel="005970ED" w:rsidRDefault="00BB2644" w:rsidP="00BB2644">
            <w:pPr>
              <w:rPr>
                <w:del w:id="962" w:author="Kramár Róbert" w:date="2017-01-10T11:00:00Z"/>
                <w:color w:val="000000"/>
                <w:sz w:val="22"/>
                <w:szCs w:val="22"/>
              </w:rPr>
            </w:pPr>
            <w:del w:id="963" w:author="Kramár Róbert" w:date="2017-01-10T11:00:00Z">
              <w:r w:rsidRPr="00BB2644" w:rsidDel="005970ED">
                <w:rPr>
                  <w:color w:val="000000"/>
                  <w:sz w:val="22"/>
                  <w:szCs w:val="22"/>
                </w:rPr>
                <w:delText> </w:delText>
              </w:r>
            </w:del>
          </w:p>
        </w:tc>
      </w:tr>
      <w:tr w:rsidR="00BB2644" w:rsidRPr="00BB2644" w:rsidDel="005970ED" w:rsidTr="00526B68">
        <w:trPr>
          <w:trHeight w:val="300"/>
          <w:del w:id="964" w:author="Kramár Róbert" w:date="2017-01-10T11:00:00Z"/>
        </w:trPr>
        <w:tc>
          <w:tcPr>
            <w:tcW w:w="3559" w:type="dxa"/>
            <w:gridSpan w:val="2"/>
            <w:shd w:val="clear" w:color="auto" w:fill="auto"/>
            <w:vAlign w:val="center"/>
            <w:hideMark/>
          </w:tcPr>
          <w:p w:rsidR="00BB2644" w:rsidRPr="00BB2644" w:rsidDel="005970ED" w:rsidRDefault="00BB2644" w:rsidP="00BB2644">
            <w:pPr>
              <w:rPr>
                <w:del w:id="965" w:author="Kramár Róbert" w:date="2017-01-10T11:00:00Z"/>
                <w:color w:val="000000"/>
                <w:sz w:val="22"/>
                <w:szCs w:val="22"/>
              </w:rPr>
            </w:pPr>
            <w:del w:id="966" w:author="Kramár Róbert" w:date="2017-01-10T11:00:00Z">
              <w:r w:rsidRPr="00BB2644" w:rsidDel="005970ED">
                <w:rPr>
                  <w:color w:val="000000"/>
                  <w:sz w:val="22"/>
                  <w:szCs w:val="22"/>
                </w:rPr>
                <w:delText>Hodnota zákazky s DPH</w:delText>
              </w:r>
            </w:del>
          </w:p>
        </w:tc>
        <w:tc>
          <w:tcPr>
            <w:tcW w:w="5528" w:type="dxa"/>
            <w:gridSpan w:val="5"/>
            <w:shd w:val="clear" w:color="auto" w:fill="auto"/>
            <w:vAlign w:val="center"/>
            <w:hideMark/>
          </w:tcPr>
          <w:p w:rsidR="00BB2644" w:rsidRPr="00BB2644" w:rsidDel="005970ED" w:rsidRDefault="00BB2644" w:rsidP="00BB2644">
            <w:pPr>
              <w:rPr>
                <w:del w:id="967" w:author="Kramár Róbert" w:date="2017-01-10T11:00:00Z"/>
                <w:color w:val="000000"/>
                <w:sz w:val="22"/>
                <w:szCs w:val="22"/>
              </w:rPr>
            </w:pPr>
            <w:del w:id="968" w:author="Kramár Róbert" w:date="2017-01-10T11:00:00Z">
              <w:r w:rsidRPr="00BB2644" w:rsidDel="005970ED">
                <w:rPr>
                  <w:color w:val="000000"/>
                  <w:sz w:val="22"/>
                  <w:szCs w:val="22"/>
                </w:rPr>
                <w:delText> </w:delText>
              </w:r>
            </w:del>
          </w:p>
        </w:tc>
      </w:tr>
      <w:tr w:rsidR="00BB2644" w:rsidRPr="00BB2644" w:rsidDel="00182823" w:rsidTr="00526B68">
        <w:trPr>
          <w:trHeight w:val="300"/>
          <w:del w:id="969" w:author="Kramár Róbert" w:date="2017-01-11T18:19:00Z"/>
        </w:trPr>
        <w:tc>
          <w:tcPr>
            <w:tcW w:w="3559" w:type="dxa"/>
            <w:gridSpan w:val="2"/>
            <w:shd w:val="clear" w:color="auto" w:fill="auto"/>
            <w:vAlign w:val="center"/>
            <w:hideMark/>
          </w:tcPr>
          <w:p w:rsidR="00BB2644" w:rsidRPr="00BB2644" w:rsidDel="00182823" w:rsidRDefault="00BB2644" w:rsidP="00BB2644">
            <w:pPr>
              <w:rPr>
                <w:del w:id="970" w:author="Kramár Róbert" w:date="2017-01-11T18:19:00Z"/>
                <w:color w:val="000000"/>
                <w:sz w:val="22"/>
                <w:szCs w:val="22"/>
              </w:rPr>
            </w:pPr>
            <w:del w:id="971" w:author="Kramár Róbert" w:date="2017-01-11T18:19:00Z">
              <w:r w:rsidRPr="00BB2644" w:rsidDel="00182823">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82823" w:rsidRDefault="00BB2644" w:rsidP="00BB2644">
            <w:pPr>
              <w:rPr>
                <w:del w:id="972" w:author="Kramár Róbert" w:date="2017-01-11T18:19:00Z"/>
                <w:color w:val="000000"/>
                <w:sz w:val="22"/>
                <w:szCs w:val="22"/>
              </w:rPr>
            </w:pPr>
            <w:del w:id="973" w:author="Kramár Róbert" w:date="2017-01-11T18:19:00Z">
              <w:r w:rsidRPr="00BB2644" w:rsidDel="00182823">
                <w:rPr>
                  <w:color w:val="000000"/>
                  <w:sz w:val="22"/>
                  <w:szCs w:val="22"/>
                </w:rPr>
                <w:delText> </w:delText>
              </w:r>
            </w:del>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 xml:space="preserve">b) Je </w:t>
            </w:r>
            <w:proofErr w:type="spellStart"/>
            <w:r w:rsidRPr="00BB2644">
              <w:rPr>
                <w:color w:val="000000"/>
                <w:sz w:val="22"/>
                <w:szCs w:val="22"/>
              </w:rPr>
              <w:t>navrhuté</w:t>
            </w:r>
            <w:proofErr w:type="spellEnd"/>
            <w:r w:rsidRPr="00BB2644">
              <w:rPr>
                <w:color w:val="000000"/>
                <w:sz w:val="22"/>
                <w:szCs w:val="22"/>
              </w:rPr>
              <w:t xml:space="preserve">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 xml:space="preserve">f) Boli v dokumentácii k verejnému obstarávaniu aj informácie a podklady, na základe </w:t>
            </w:r>
            <w:r w:rsidRPr="00BB2644">
              <w:rPr>
                <w:color w:val="000000"/>
                <w:sz w:val="22"/>
                <w:szCs w:val="22"/>
              </w:rPr>
              <w:lastRenderedPageBreak/>
              <w:t>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974" w:name="KZ_26"/>
            <w:r w:rsidRPr="00BB2644">
              <w:rPr>
                <w:b/>
                <w:bCs/>
                <w:color w:val="FFFFFF"/>
              </w:rPr>
              <w:lastRenderedPageBreak/>
              <w:t>Kontrolný zoznam k</w:t>
            </w:r>
            <w:del w:id="975" w:author="Kramár Róbert" w:date="2017-01-12T08:31:00Z">
              <w:r w:rsidRPr="00BB2644" w:rsidDel="00506AA3">
                <w:rPr>
                  <w:b/>
                  <w:bCs/>
                  <w:color w:val="FFFFFF"/>
                </w:rPr>
                <w:delText xml:space="preserve"> </w:delText>
              </w:r>
            </w:del>
            <w:ins w:id="976" w:author="Kramár Róbert" w:date="2017-01-12T08:31:00Z">
              <w:r w:rsidR="00506AA3">
                <w:rPr>
                  <w:b/>
                  <w:bCs/>
                  <w:color w:val="FFFFFF"/>
                </w:rPr>
                <w:t> </w:t>
              </w:r>
            </w:ins>
            <w:r w:rsidR="00432B14">
              <w:rPr>
                <w:b/>
                <w:bCs/>
                <w:color w:val="FFFFFF"/>
              </w:rPr>
              <w:t>finančnej</w:t>
            </w:r>
            <w:ins w:id="977" w:author="Kramár Róbert" w:date="2017-01-12T08:31:00Z">
              <w:r w:rsidR="00506AA3">
                <w:rPr>
                  <w:b/>
                  <w:bCs/>
                  <w:color w:val="FFFFFF"/>
                </w:rPr>
                <w:t xml:space="preserve"> </w:t>
              </w:r>
            </w:ins>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97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978" w:author="Kramár Róbert" w:date="2017-01-11T15:14:00Z">
              <w:r w:rsidRPr="00BB2644" w:rsidDel="00372627">
                <w:rPr>
                  <w:color w:val="000000"/>
                  <w:sz w:val="22"/>
                  <w:szCs w:val="22"/>
                </w:rPr>
                <w:delText>ITMS</w:delText>
              </w:r>
            </w:del>
            <w:ins w:id="979"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980" w:author="Kramár Róbert" w:date="2017-01-20T13:02:00Z"/>
        </w:trPr>
        <w:tc>
          <w:tcPr>
            <w:tcW w:w="3559" w:type="dxa"/>
            <w:gridSpan w:val="2"/>
            <w:shd w:val="clear" w:color="auto" w:fill="auto"/>
            <w:vAlign w:val="center"/>
          </w:tcPr>
          <w:p w:rsidR="00736826" w:rsidRPr="00BB2644" w:rsidRDefault="00736826" w:rsidP="00BB2644">
            <w:pPr>
              <w:rPr>
                <w:ins w:id="981" w:author="Kramár Róbert" w:date="2017-01-20T13:02:00Z"/>
                <w:color w:val="000000"/>
                <w:sz w:val="22"/>
                <w:szCs w:val="22"/>
              </w:rPr>
            </w:pPr>
            <w:ins w:id="982" w:author="Kramár Róbert" w:date="2017-01-20T13:0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983" w:author="Kramár Róbert" w:date="2017-01-20T13:02: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ins w:id="984" w:author="Sandra Belková" w:date="2017-02-02T09:22:00Z">
              <w:r>
                <w:rPr>
                  <w:color w:val="000000"/>
                  <w:sz w:val="22"/>
                  <w:szCs w:val="22"/>
                </w:rPr>
                <w:t>15</w:t>
              </w:r>
            </w:ins>
          </w:p>
        </w:tc>
        <w:tc>
          <w:tcPr>
            <w:tcW w:w="4820" w:type="dxa"/>
            <w:gridSpan w:val="2"/>
            <w:vMerge w:val="restart"/>
            <w:shd w:val="clear" w:color="auto" w:fill="auto"/>
            <w:vAlign w:val="center"/>
          </w:tcPr>
          <w:p w:rsidR="00313648" w:rsidRPr="0048257F" w:rsidRDefault="00313648" w:rsidP="00313648">
            <w:pPr>
              <w:rPr>
                <w:ins w:id="985" w:author="Sandra Belková" w:date="2017-03-21T13:18:00Z"/>
                <w:color w:val="000000"/>
                <w:sz w:val="22"/>
                <w:szCs w:val="22"/>
              </w:rPr>
            </w:pPr>
            <w:del w:id="986" w:author="Hudec Branislav" w:date="2017-03-27T17:01:00Z">
              <w:r w:rsidRPr="0048257F" w:rsidDel="006876CA">
                <w:rPr>
                  <w:color w:val="000000"/>
                  <w:sz w:val="22"/>
                  <w:szCs w:val="22"/>
                </w:rPr>
                <w:delText xml:space="preserve"> </w:delText>
              </w:r>
            </w:del>
            <w:ins w:id="987" w:author="Sandra Belková" w:date="2017-03-21T13:18:00Z">
              <w:r>
                <w:rPr>
                  <w:color w:val="000000"/>
                  <w:sz w:val="22"/>
                  <w:szCs w:val="22"/>
                </w:rPr>
                <w:t xml:space="preserve">a) </w:t>
              </w:r>
              <w:r w:rsidRPr="0048257F">
                <w:rPr>
                  <w:color w:val="000000"/>
                  <w:sz w:val="22"/>
                  <w:szCs w:val="22"/>
                </w:rPr>
                <w:t>Je úspešný uchádzač zapísaný v registri partnerov verejného sektora?</w:t>
              </w:r>
            </w:ins>
          </w:p>
          <w:p w:rsidR="00313648" w:rsidRPr="0048257F" w:rsidRDefault="00313648" w:rsidP="00313648">
            <w:pPr>
              <w:rPr>
                <w:ins w:id="988" w:author="Sandra Belková" w:date="2017-03-21T13:18:00Z"/>
                <w:color w:val="000000"/>
                <w:sz w:val="22"/>
                <w:szCs w:val="22"/>
              </w:rPr>
            </w:pPr>
            <w:ins w:id="989" w:author="Sandra Belková" w:date="2017-03-21T13:18: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313648" w:rsidRPr="00BB2644" w:rsidRDefault="00313648" w:rsidP="00313648">
            <w:pPr>
              <w:rPr>
                <w:sz w:val="22"/>
                <w:szCs w:val="22"/>
              </w:rPr>
            </w:pPr>
            <w:ins w:id="990" w:author="Sandra Belková" w:date="2017-03-21T13:18: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del w:id="991" w:author="Sandra Belková" w:date="2017-02-02T09:22:00Z">
              <w:r w:rsidRPr="00BB2644" w:rsidDel="006541E0">
                <w:rPr>
                  <w:color w:val="000000"/>
                  <w:sz w:val="22"/>
                  <w:szCs w:val="22"/>
                </w:rPr>
                <w:delText>15</w:delText>
              </w:r>
            </w:del>
            <w:ins w:id="992" w:author="Sandra Belková" w:date="2017-02-02T09:22:00Z">
              <w:r>
                <w:rPr>
                  <w:color w:val="000000"/>
                  <w:sz w:val="22"/>
                  <w:szCs w:val="22"/>
                </w:rPr>
                <w:t>16</w:t>
              </w:r>
            </w:ins>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993" w:author="Sandra Belková" w:date="2017-02-02T09:22:00Z">
              <w:r w:rsidRPr="00BB2644" w:rsidDel="006541E0">
                <w:rPr>
                  <w:color w:val="000000"/>
                  <w:sz w:val="22"/>
                  <w:szCs w:val="22"/>
                </w:rPr>
                <w:delText>16</w:delText>
              </w:r>
            </w:del>
            <w:ins w:id="994" w:author="Sandra Belková" w:date="2017-02-02T09:22:00Z">
              <w:r w:rsidR="006541E0">
                <w:rPr>
                  <w:color w:val="000000"/>
                  <w:sz w:val="22"/>
                  <w:szCs w:val="22"/>
                </w:rPr>
                <w:t>17</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995"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99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996" w:author="Kramár Róbert" w:date="2017-01-11T15:14:00Z">
              <w:r w:rsidRPr="00BB2644" w:rsidDel="00372627">
                <w:rPr>
                  <w:color w:val="000000"/>
                  <w:sz w:val="22"/>
                  <w:szCs w:val="22"/>
                </w:rPr>
                <w:delText>ITMS</w:delText>
              </w:r>
            </w:del>
            <w:ins w:id="997"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998" w:author="Kramár Róbert" w:date="2017-01-20T13:02:00Z"/>
        </w:trPr>
        <w:tc>
          <w:tcPr>
            <w:tcW w:w="3559" w:type="dxa"/>
            <w:gridSpan w:val="2"/>
            <w:shd w:val="clear" w:color="auto" w:fill="auto"/>
            <w:vAlign w:val="center"/>
          </w:tcPr>
          <w:p w:rsidR="00736826" w:rsidRPr="00BB2644" w:rsidRDefault="00736826" w:rsidP="00BB2644">
            <w:pPr>
              <w:rPr>
                <w:ins w:id="999" w:author="Kramár Róbert" w:date="2017-01-20T13:02:00Z"/>
                <w:color w:val="000000"/>
                <w:sz w:val="22"/>
                <w:szCs w:val="22"/>
              </w:rPr>
            </w:pPr>
            <w:ins w:id="1000" w:author="Kramár Róbert" w:date="2017-01-20T13:0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001" w:author="Kramár Róbert" w:date="2017-01-20T13:02: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02" w:name="KZ_28"/>
            <w:r w:rsidRPr="00BB2644">
              <w:rPr>
                <w:b/>
                <w:bCs/>
                <w:color w:val="FFFFFF"/>
              </w:rPr>
              <w:lastRenderedPageBreak/>
              <w:t>Kontrolný zoznam k</w:t>
            </w:r>
            <w:del w:id="1003" w:author="Kramár Róbert" w:date="2017-01-12T08:31:00Z">
              <w:r w:rsidRPr="00BB2644" w:rsidDel="00506AA3">
                <w:rPr>
                  <w:b/>
                  <w:bCs/>
                  <w:color w:val="FFFFFF"/>
                </w:rPr>
                <w:delText xml:space="preserve"> </w:delText>
              </w:r>
            </w:del>
            <w:ins w:id="1004" w:author="Kramár Róbert" w:date="2017-01-12T08:31:00Z">
              <w:r w:rsidR="00506AA3">
                <w:rPr>
                  <w:b/>
                  <w:bCs/>
                  <w:color w:val="FFFFFF"/>
                </w:rPr>
                <w:t> </w:t>
              </w:r>
            </w:ins>
            <w:r w:rsidR="00432B14">
              <w:rPr>
                <w:b/>
                <w:bCs/>
                <w:color w:val="FFFFFF"/>
              </w:rPr>
              <w:t>finančnej</w:t>
            </w:r>
            <w:ins w:id="1005" w:author="Kramár Róbert" w:date="2017-01-12T08:31:00Z">
              <w:r w:rsidR="00506AA3">
                <w:rPr>
                  <w:b/>
                  <w:bCs/>
                  <w:color w:val="FFFFFF"/>
                </w:rPr>
                <w:t xml:space="preserve"> </w:t>
              </w:r>
            </w:ins>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100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006" w:author="Kramár Róbert" w:date="2017-01-11T15:14:00Z">
              <w:r w:rsidRPr="00BB2644" w:rsidDel="00372627">
                <w:rPr>
                  <w:color w:val="000000"/>
                  <w:sz w:val="22"/>
                  <w:szCs w:val="22"/>
                </w:rPr>
                <w:delText>ITMS</w:delText>
              </w:r>
            </w:del>
            <w:ins w:id="1007"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008" w:author="Kramár Róbert" w:date="2017-01-20T13:02:00Z"/>
        </w:trPr>
        <w:tc>
          <w:tcPr>
            <w:tcW w:w="3559" w:type="dxa"/>
            <w:gridSpan w:val="2"/>
            <w:shd w:val="clear" w:color="auto" w:fill="auto"/>
            <w:vAlign w:val="center"/>
          </w:tcPr>
          <w:p w:rsidR="00736826" w:rsidRPr="00BB2644" w:rsidRDefault="00736826" w:rsidP="00BB2644">
            <w:pPr>
              <w:rPr>
                <w:ins w:id="1009" w:author="Kramár Róbert" w:date="2017-01-20T13:02:00Z"/>
                <w:color w:val="000000"/>
                <w:sz w:val="22"/>
                <w:szCs w:val="22"/>
              </w:rPr>
            </w:pPr>
            <w:ins w:id="1010" w:author="Kramár Róbert" w:date="2017-01-20T13:0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011" w:author="Kramár Róbert" w:date="2017-01-20T13:02: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ins w:id="1012" w:author="Sandra Belková" w:date="2017-02-02T09:22:00Z">
              <w:r>
                <w:rPr>
                  <w:color w:val="000000"/>
                  <w:sz w:val="22"/>
                  <w:szCs w:val="22"/>
                </w:rPr>
                <w:t>27</w:t>
              </w:r>
            </w:ins>
          </w:p>
        </w:tc>
        <w:tc>
          <w:tcPr>
            <w:tcW w:w="4820" w:type="dxa"/>
            <w:gridSpan w:val="2"/>
            <w:vMerge w:val="restart"/>
            <w:shd w:val="clear" w:color="auto" w:fill="auto"/>
            <w:vAlign w:val="center"/>
          </w:tcPr>
          <w:p w:rsidR="00DF707B" w:rsidRPr="0048257F" w:rsidRDefault="00DF707B" w:rsidP="00DF707B">
            <w:pPr>
              <w:rPr>
                <w:ins w:id="1013" w:author="Sandra Belková" w:date="2017-03-21T13:23:00Z"/>
                <w:color w:val="000000"/>
                <w:sz w:val="22"/>
                <w:szCs w:val="22"/>
              </w:rPr>
            </w:pPr>
            <w:del w:id="1014" w:author="Hudec Branislav" w:date="2017-03-27T17:01:00Z">
              <w:r w:rsidRPr="0048257F" w:rsidDel="006876CA">
                <w:rPr>
                  <w:color w:val="000000"/>
                  <w:sz w:val="22"/>
                  <w:szCs w:val="22"/>
                </w:rPr>
                <w:delText xml:space="preserve"> </w:delText>
              </w:r>
            </w:del>
            <w:ins w:id="1015" w:author="Sandra Belková" w:date="2017-03-21T13:23:00Z">
              <w:r>
                <w:rPr>
                  <w:color w:val="000000"/>
                  <w:sz w:val="22"/>
                  <w:szCs w:val="22"/>
                </w:rPr>
                <w:t xml:space="preserve">a) </w:t>
              </w:r>
              <w:r w:rsidRPr="0048257F">
                <w:rPr>
                  <w:color w:val="000000"/>
                  <w:sz w:val="22"/>
                  <w:szCs w:val="22"/>
                </w:rPr>
                <w:t>Je úspešný uchádzač zapísaný v registri partnerov verejného sektora?</w:t>
              </w:r>
            </w:ins>
          </w:p>
          <w:p w:rsidR="00DF707B" w:rsidRPr="0048257F" w:rsidRDefault="00DF707B" w:rsidP="00DF707B">
            <w:pPr>
              <w:rPr>
                <w:ins w:id="1016" w:author="Sandra Belková" w:date="2017-03-21T13:23:00Z"/>
                <w:color w:val="000000"/>
                <w:sz w:val="22"/>
                <w:szCs w:val="22"/>
              </w:rPr>
            </w:pPr>
            <w:ins w:id="1017" w:author="Sandra Belková" w:date="2017-03-21T13:23: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DF707B" w:rsidRPr="00BB2644" w:rsidRDefault="00DF707B" w:rsidP="00DF707B">
            <w:pPr>
              <w:rPr>
                <w:sz w:val="22"/>
                <w:szCs w:val="22"/>
              </w:rPr>
            </w:pPr>
            <w:ins w:id="1018" w:author="Sandra Belková" w:date="2017-03-21T13:23: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del w:id="1019" w:author="Sandra Belková" w:date="2017-02-02T09:22:00Z">
              <w:r w:rsidRPr="00BB2644" w:rsidDel="00FE44EB">
                <w:rPr>
                  <w:color w:val="000000"/>
                  <w:sz w:val="22"/>
                  <w:szCs w:val="22"/>
                </w:rPr>
                <w:lastRenderedPageBreak/>
                <w:delText>27</w:delText>
              </w:r>
            </w:del>
            <w:ins w:id="1020" w:author="Sandra Belková" w:date="2017-02-02T09:22:00Z">
              <w:r>
                <w:rPr>
                  <w:color w:val="000000"/>
                  <w:sz w:val="22"/>
                  <w:szCs w:val="22"/>
                </w:rPr>
                <w:t>28</w:t>
              </w:r>
            </w:ins>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1021" w:author="Sandra Belková" w:date="2017-02-02T09:22:00Z">
              <w:r w:rsidRPr="00BB2644" w:rsidDel="00FE44EB">
                <w:rPr>
                  <w:color w:val="000000"/>
                  <w:sz w:val="22"/>
                  <w:szCs w:val="22"/>
                </w:rPr>
                <w:delText>28</w:delText>
              </w:r>
            </w:del>
            <w:ins w:id="1022" w:author="Sandra Belková" w:date="2017-02-02T09:22:00Z">
              <w:r w:rsidR="00FE44EB">
                <w:rPr>
                  <w:color w:val="000000"/>
                  <w:sz w:val="22"/>
                  <w:szCs w:val="22"/>
                </w:rPr>
                <w:t>29</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del w:id="1023" w:author="Sandra Belková" w:date="2017-02-02T09:22:00Z">
              <w:r w:rsidRPr="00BB2644" w:rsidDel="00FE44EB">
                <w:rPr>
                  <w:color w:val="000000"/>
                  <w:sz w:val="22"/>
                  <w:szCs w:val="22"/>
                </w:rPr>
                <w:delText>29</w:delText>
              </w:r>
            </w:del>
            <w:ins w:id="1024" w:author="Sandra Belková" w:date="2017-02-02T09:22:00Z">
              <w:r>
                <w:rPr>
                  <w:color w:val="000000"/>
                  <w:sz w:val="22"/>
                  <w:szCs w:val="22"/>
                </w:rPr>
                <w:t>30</w:t>
              </w:r>
            </w:ins>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025" w:author="Sandra Belková" w:date="2017-02-02T09:23:00Z">
              <w:r w:rsidRPr="00BB2644" w:rsidDel="00FE44EB">
                <w:rPr>
                  <w:color w:val="000000"/>
                  <w:sz w:val="22"/>
                  <w:szCs w:val="22"/>
                </w:rPr>
                <w:delText>30</w:delText>
              </w:r>
            </w:del>
            <w:ins w:id="1026" w:author="Sandra Belková" w:date="2017-02-02T09:23:00Z">
              <w:r w:rsidR="00FE44EB">
                <w:rPr>
                  <w:color w:val="000000"/>
                  <w:sz w:val="22"/>
                  <w:szCs w:val="22"/>
                </w:rPr>
                <w:t>31</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27" w:name="KZ_2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10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028" w:author="Kramár Róbert" w:date="2017-01-11T15:14:00Z">
              <w:r w:rsidRPr="00BB2644" w:rsidDel="00372627">
                <w:rPr>
                  <w:color w:val="000000"/>
                  <w:sz w:val="22"/>
                  <w:szCs w:val="22"/>
                </w:rPr>
                <w:delText>ITMS</w:delText>
              </w:r>
            </w:del>
            <w:ins w:id="1029"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030" w:author="Kramár Róbert" w:date="2017-01-20T13:02:00Z"/>
        </w:trPr>
        <w:tc>
          <w:tcPr>
            <w:tcW w:w="3559" w:type="dxa"/>
            <w:gridSpan w:val="2"/>
            <w:shd w:val="clear" w:color="auto" w:fill="auto"/>
            <w:vAlign w:val="center"/>
          </w:tcPr>
          <w:p w:rsidR="00736826" w:rsidRPr="00BB2644" w:rsidRDefault="00736826" w:rsidP="00BB2644">
            <w:pPr>
              <w:rPr>
                <w:ins w:id="1031" w:author="Kramár Róbert" w:date="2017-01-20T13:02:00Z"/>
                <w:color w:val="000000"/>
                <w:sz w:val="22"/>
                <w:szCs w:val="22"/>
              </w:rPr>
            </w:pPr>
            <w:ins w:id="1032" w:author="Kramár Róbert" w:date="2017-01-20T13:0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033" w:author="Kramár Róbert" w:date="2017-01-20T13:02: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526B68">
        <w:trPr>
          <w:trHeight w:val="300"/>
          <w:del w:id="1034" w:author="Kramár Róbert" w:date="2017-01-10T11:01:00Z"/>
        </w:trPr>
        <w:tc>
          <w:tcPr>
            <w:tcW w:w="3559" w:type="dxa"/>
            <w:gridSpan w:val="2"/>
            <w:shd w:val="clear" w:color="auto" w:fill="auto"/>
            <w:vAlign w:val="center"/>
            <w:hideMark/>
          </w:tcPr>
          <w:p w:rsidR="00BB2644" w:rsidRPr="00BB2644" w:rsidDel="005970ED" w:rsidRDefault="00BB2644" w:rsidP="00BB2644">
            <w:pPr>
              <w:rPr>
                <w:del w:id="1035" w:author="Kramár Róbert" w:date="2017-01-10T11:01:00Z"/>
                <w:color w:val="000000"/>
                <w:sz w:val="22"/>
                <w:szCs w:val="22"/>
              </w:rPr>
            </w:pPr>
            <w:del w:id="1036" w:author="Kramár Róbert" w:date="2017-01-10T11:01:00Z">
              <w:r w:rsidRPr="00BB2644" w:rsidDel="005970ED">
                <w:rPr>
                  <w:color w:val="000000"/>
                  <w:sz w:val="22"/>
                  <w:szCs w:val="22"/>
                </w:rPr>
                <w:delText>Číslo oznámenia vo vestníku VO</w:delText>
              </w:r>
            </w:del>
          </w:p>
        </w:tc>
        <w:tc>
          <w:tcPr>
            <w:tcW w:w="5528" w:type="dxa"/>
            <w:gridSpan w:val="5"/>
            <w:shd w:val="clear" w:color="auto" w:fill="auto"/>
            <w:vAlign w:val="center"/>
            <w:hideMark/>
          </w:tcPr>
          <w:p w:rsidR="00BB2644" w:rsidRPr="00BB2644" w:rsidDel="005970ED" w:rsidRDefault="00BB2644" w:rsidP="00BB2644">
            <w:pPr>
              <w:rPr>
                <w:del w:id="1037" w:author="Kramár Róbert" w:date="2017-01-10T11:01:00Z"/>
                <w:color w:val="000000"/>
                <w:sz w:val="22"/>
                <w:szCs w:val="22"/>
              </w:rPr>
            </w:pPr>
            <w:del w:id="1038" w:author="Kramár Róbert" w:date="2017-01-10T11:01:00Z">
              <w:r w:rsidRPr="00BB2644" w:rsidDel="005970ED">
                <w:rPr>
                  <w:color w:val="000000"/>
                  <w:sz w:val="22"/>
                  <w:szCs w:val="22"/>
                </w:rPr>
                <w:delText> </w:delText>
              </w:r>
            </w:del>
          </w:p>
        </w:tc>
      </w:tr>
      <w:tr w:rsidR="00BB2644" w:rsidRPr="00BB2644" w:rsidDel="005970ED" w:rsidTr="00526B68">
        <w:trPr>
          <w:trHeight w:val="300"/>
          <w:del w:id="1039" w:author="Kramár Róbert" w:date="2017-01-10T11:01:00Z"/>
        </w:trPr>
        <w:tc>
          <w:tcPr>
            <w:tcW w:w="3559" w:type="dxa"/>
            <w:gridSpan w:val="2"/>
            <w:shd w:val="clear" w:color="auto" w:fill="auto"/>
            <w:vAlign w:val="center"/>
            <w:hideMark/>
          </w:tcPr>
          <w:p w:rsidR="00BB2644" w:rsidRPr="00BB2644" w:rsidDel="005970ED" w:rsidRDefault="00BB2644" w:rsidP="00BB2644">
            <w:pPr>
              <w:rPr>
                <w:del w:id="1040" w:author="Kramár Róbert" w:date="2017-01-10T11:01:00Z"/>
                <w:color w:val="000000"/>
                <w:sz w:val="22"/>
                <w:szCs w:val="22"/>
              </w:rPr>
            </w:pPr>
            <w:del w:id="1041" w:author="Kramár Róbert" w:date="2017-01-10T11:01:00Z">
              <w:r w:rsidRPr="00BB2644" w:rsidDel="005970ED">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5970ED" w:rsidRDefault="00BB2644" w:rsidP="00BB2644">
            <w:pPr>
              <w:rPr>
                <w:del w:id="1042" w:author="Kramár Róbert" w:date="2017-01-10T11:01:00Z"/>
                <w:color w:val="000000"/>
                <w:sz w:val="22"/>
                <w:szCs w:val="22"/>
              </w:rPr>
            </w:pPr>
            <w:del w:id="1043" w:author="Kramár Róbert" w:date="2017-01-10T11:01:00Z">
              <w:r w:rsidRPr="00BB2644" w:rsidDel="005970ED">
                <w:rPr>
                  <w:color w:val="000000"/>
                  <w:sz w:val="22"/>
                  <w:szCs w:val="22"/>
                </w:rPr>
                <w:delText> </w:delText>
              </w:r>
            </w:del>
          </w:p>
        </w:tc>
      </w:tr>
      <w:tr w:rsidR="00BB2644" w:rsidRPr="00BB2644" w:rsidDel="005970ED" w:rsidTr="00526B68">
        <w:trPr>
          <w:trHeight w:val="300"/>
          <w:del w:id="1044" w:author="Kramár Róbert" w:date="2017-01-10T11:01:00Z"/>
        </w:trPr>
        <w:tc>
          <w:tcPr>
            <w:tcW w:w="3559" w:type="dxa"/>
            <w:gridSpan w:val="2"/>
            <w:shd w:val="clear" w:color="auto" w:fill="auto"/>
            <w:vAlign w:val="center"/>
            <w:hideMark/>
          </w:tcPr>
          <w:p w:rsidR="00BB2644" w:rsidRPr="00BB2644" w:rsidDel="005970ED" w:rsidRDefault="00BB2644" w:rsidP="00BB2644">
            <w:pPr>
              <w:rPr>
                <w:del w:id="1045" w:author="Kramár Róbert" w:date="2017-01-10T11:01:00Z"/>
                <w:color w:val="000000"/>
                <w:sz w:val="22"/>
                <w:szCs w:val="22"/>
              </w:rPr>
            </w:pPr>
            <w:del w:id="1046" w:author="Kramár Róbert" w:date="2017-01-10T11:01:00Z">
              <w:r w:rsidRPr="00BB2644" w:rsidDel="005970ED">
                <w:rPr>
                  <w:color w:val="000000"/>
                  <w:sz w:val="22"/>
                  <w:szCs w:val="22"/>
                </w:rPr>
                <w:delText>Názov dodávateľa</w:delText>
              </w:r>
            </w:del>
          </w:p>
        </w:tc>
        <w:tc>
          <w:tcPr>
            <w:tcW w:w="5528" w:type="dxa"/>
            <w:gridSpan w:val="5"/>
            <w:shd w:val="clear" w:color="auto" w:fill="auto"/>
            <w:vAlign w:val="center"/>
            <w:hideMark/>
          </w:tcPr>
          <w:p w:rsidR="00BB2644" w:rsidRPr="00BB2644" w:rsidDel="005970ED" w:rsidRDefault="00BB2644" w:rsidP="00BB2644">
            <w:pPr>
              <w:rPr>
                <w:del w:id="1047" w:author="Kramár Róbert" w:date="2017-01-10T11:01:00Z"/>
                <w:color w:val="000000"/>
                <w:sz w:val="22"/>
                <w:szCs w:val="22"/>
              </w:rPr>
            </w:pPr>
            <w:del w:id="1048" w:author="Kramár Róbert" w:date="2017-01-10T11:01:00Z">
              <w:r w:rsidRPr="00BB2644" w:rsidDel="005970ED">
                <w:rPr>
                  <w:color w:val="000000"/>
                  <w:sz w:val="22"/>
                  <w:szCs w:val="22"/>
                </w:rPr>
                <w:delText> </w:delText>
              </w:r>
            </w:del>
          </w:p>
        </w:tc>
      </w:tr>
      <w:tr w:rsidR="00BB2644" w:rsidRPr="00BB2644" w:rsidDel="005970ED" w:rsidTr="00526B68">
        <w:trPr>
          <w:trHeight w:val="300"/>
          <w:del w:id="1049" w:author="Kramár Róbert" w:date="2017-01-10T11:01:00Z"/>
        </w:trPr>
        <w:tc>
          <w:tcPr>
            <w:tcW w:w="3559" w:type="dxa"/>
            <w:gridSpan w:val="2"/>
            <w:shd w:val="clear" w:color="auto" w:fill="auto"/>
            <w:vAlign w:val="center"/>
            <w:hideMark/>
          </w:tcPr>
          <w:p w:rsidR="00BB2644" w:rsidRPr="00BB2644" w:rsidDel="005970ED" w:rsidRDefault="00BB2644" w:rsidP="00BB2644">
            <w:pPr>
              <w:rPr>
                <w:del w:id="1050" w:author="Kramár Róbert" w:date="2017-01-10T11:01:00Z"/>
                <w:color w:val="000000"/>
                <w:sz w:val="22"/>
                <w:szCs w:val="22"/>
              </w:rPr>
            </w:pPr>
            <w:del w:id="1051" w:author="Kramár Róbert" w:date="2017-01-10T11:01:00Z">
              <w:r w:rsidRPr="00BB2644" w:rsidDel="005970ED">
                <w:rPr>
                  <w:color w:val="000000"/>
                  <w:sz w:val="22"/>
                  <w:szCs w:val="22"/>
                </w:rPr>
                <w:delText>IČO dodávateľa</w:delText>
              </w:r>
            </w:del>
          </w:p>
        </w:tc>
        <w:tc>
          <w:tcPr>
            <w:tcW w:w="5528" w:type="dxa"/>
            <w:gridSpan w:val="5"/>
            <w:shd w:val="clear" w:color="auto" w:fill="auto"/>
            <w:vAlign w:val="center"/>
            <w:hideMark/>
          </w:tcPr>
          <w:p w:rsidR="00BB2644" w:rsidRPr="00BB2644" w:rsidDel="005970ED" w:rsidRDefault="00BB2644" w:rsidP="00BB2644">
            <w:pPr>
              <w:rPr>
                <w:del w:id="1052" w:author="Kramár Róbert" w:date="2017-01-10T11:01:00Z"/>
                <w:color w:val="000000"/>
                <w:sz w:val="22"/>
                <w:szCs w:val="22"/>
              </w:rPr>
            </w:pPr>
            <w:del w:id="1053" w:author="Kramár Róbert" w:date="2017-01-10T11:01:00Z">
              <w:r w:rsidRPr="00BB2644" w:rsidDel="005970ED">
                <w:rPr>
                  <w:color w:val="000000"/>
                  <w:sz w:val="22"/>
                  <w:szCs w:val="22"/>
                </w:rPr>
                <w:delText> </w:delText>
              </w:r>
            </w:del>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5970ED" w:rsidTr="00526B68">
        <w:trPr>
          <w:trHeight w:val="300"/>
          <w:del w:id="1054" w:author="Kramár Róbert" w:date="2017-01-10T11:01:00Z"/>
        </w:trPr>
        <w:tc>
          <w:tcPr>
            <w:tcW w:w="3559" w:type="dxa"/>
            <w:gridSpan w:val="2"/>
            <w:shd w:val="clear" w:color="auto" w:fill="auto"/>
            <w:vAlign w:val="center"/>
            <w:hideMark/>
          </w:tcPr>
          <w:p w:rsidR="00BB2644" w:rsidRPr="00BB2644" w:rsidDel="005970ED" w:rsidRDefault="00BB2644" w:rsidP="00BB2644">
            <w:pPr>
              <w:rPr>
                <w:del w:id="1055" w:author="Kramár Róbert" w:date="2017-01-10T11:01:00Z"/>
                <w:color w:val="000000"/>
                <w:sz w:val="22"/>
                <w:szCs w:val="22"/>
              </w:rPr>
            </w:pPr>
            <w:del w:id="1056" w:author="Kramár Róbert" w:date="2017-01-10T11:01:00Z">
              <w:r w:rsidRPr="00BB2644" w:rsidDel="005970ED">
                <w:rPr>
                  <w:color w:val="000000"/>
                  <w:sz w:val="22"/>
                  <w:szCs w:val="22"/>
                </w:rPr>
                <w:delText>Hodnota zákazky bez DPH</w:delText>
              </w:r>
            </w:del>
          </w:p>
        </w:tc>
        <w:tc>
          <w:tcPr>
            <w:tcW w:w="5528" w:type="dxa"/>
            <w:gridSpan w:val="5"/>
            <w:shd w:val="clear" w:color="auto" w:fill="auto"/>
            <w:vAlign w:val="center"/>
            <w:hideMark/>
          </w:tcPr>
          <w:p w:rsidR="00BB2644" w:rsidRPr="00BB2644" w:rsidDel="005970ED" w:rsidRDefault="00BB2644" w:rsidP="00BB2644">
            <w:pPr>
              <w:rPr>
                <w:del w:id="1057" w:author="Kramár Róbert" w:date="2017-01-10T11:01:00Z"/>
                <w:color w:val="000000"/>
                <w:sz w:val="22"/>
                <w:szCs w:val="22"/>
              </w:rPr>
            </w:pPr>
            <w:del w:id="1058" w:author="Kramár Róbert" w:date="2017-01-10T11:01:00Z">
              <w:r w:rsidRPr="00BB2644" w:rsidDel="005970ED">
                <w:rPr>
                  <w:color w:val="000000"/>
                  <w:sz w:val="22"/>
                  <w:szCs w:val="22"/>
                </w:rPr>
                <w:delText> </w:delText>
              </w:r>
            </w:del>
          </w:p>
        </w:tc>
      </w:tr>
      <w:tr w:rsidR="00BB2644" w:rsidRPr="00BB2644" w:rsidDel="005970ED" w:rsidTr="00526B68">
        <w:trPr>
          <w:trHeight w:val="300"/>
          <w:del w:id="1059" w:author="Kramár Róbert" w:date="2017-01-10T11:01:00Z"/>
        </w:trPr>
        <w:tc>
          <w:tcPr>
            <w:tcW w:w="3559" w:type="dxa"/>
            <w:gridSpan w:val="2"/>
            <w:shd w:val="clear" w:color="auto" w:fill="auto"/>
            <w:vAlign w:val="center"/>
            <w:hideMark/>
          </w:tcPr>
          <w:p w:rsidR="00BB2644" w:rsidRPr="00BB2644" w:rsidDel="005970ED" w:rsidRDefault="00BB2644" w:rsidP="00BB2644">
            <w:pPr>
              <w:rPr>
                <w:del w:id="1060" w:author="Kramár Róbert" w:date="2017-01-10T11:01:00Z"/>
                <w:color w:val="000000"/>
                <w:sz w:val="22"/>
                <w:szCs w:val="22"/>
              </w:rPr>
            </w:pPr>
            <w:del w:id="1061" w:author="Kramár Róbert" w:date="2017-01-10T11:01:00Z">
              <w:r w:rsidRPr="00BB2644" w:rsidDel="005970ED">
                <w:rPr>
                  <w:color w:val="000000"/>
                  <w:sz w:val="22"/>
                  <w:szCs w:val="22"/>
                </w:rPr>
                <w:delText>Hodnota zákazky s DPH</w:delText>
              </w:r>
            </w:del>
          </w:p>
        </w:tc>
        <w:tc>
          <w:tcPr>
            <w:tcW w:w="5528" w:type="dxa"/>
            <w:gridSpan w:val="5"/>
            <w:shd w:val="clear" w:color="auto" w:fill="auto"/>
            <w:vAlign w:val="center"/>
            <w:hideMark/>
          </w:tcPr>
          <w:p w:rsidR="00BB2644" w:rsidRPr="00BB2644" w:rsidDel="005970ED" w:rsidRDefault="00BB2644" w:rsidP="00BB2644">
            <w:pPr>
              <w:rPr>
                <w:del w:id="1062" w:author="Kramár Róbert" w:date="2017-01-10T11:01:00Z"/>
                <w:color w:val="000000"/>
                <w:sz w:val="22"/>
                <w:szCs w:val="22"/>
              </w:rPr>
            </w:pPr>
            <w:del w:id="1063" w:author="Kramár Róbert" w:date="2017-01-10T11:01:00Z">
              <w:r w:rsidRPr="00BB2644" w:rsidDel="005970ED">
                <w:rPr>
                  <w:color w:val="000000"/>
                  <w:sz w:val="22"/>
                  <w:szCs w:val="22"/>
                </w:rPr>
                <w:delText> </w:delText>
              </w:r>
            </w:del>
          </w:p>
        </w:tc>
      </w:tr>
      <w:tr w:rsidR="00BB2644" w:rsidRPr="00BB2644" w:rsidDel="00182823" w:rsidTr="00526B68">
        <w:trPr>
          <w:trHeight w:val="300"/>
          <w:del w:id="1064" w:author="Kramár Róbert" w:date="2017-01-11T18:19:00Z"/>
        </w:trPr>
        <w:tc>
          <w:tcPr>
            <w:tcW w:w="3559" w:type="dxa"/>
            <w:gridSpan w:val="2"/>
            <w:shd w:val="clear" w:color="auto" w:fill="auto"/>
            <w:vAlign w:val="center"/>
            <w:hideMark/>
          </w:tcPr>
          <w:p w:rsidR="00BB2644" w:rsidRPr="00BB2644" w:rsidDel="00182823" w:rsidRDefault="00BB2644" w:rsidP="00BB2644">
            <w:pPr>
              <w:rPr>
                <w:del w:id="1065" w:author="Kramár Róbert" w:date="2017-01-11T18:19:00Z"/>
                <w:color w:val="000000"/>
                <w:sz w:val="22"/>
                <w:szCs w:val="22"/>
              </w:rPr>
            </w:pPr>
            <w:del w:id="1066" w:author="Kramár Róbert" w:date="2017-01-11T18:19:00Z">
              <w:r w:rsidRPr="00BB2644" w:rsidDel="00182823">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82823" w:rsidRDefault="00BB2644" w:rsidP="00BB2644">
            <w:pPr>
              <w:rPr>
                <w:del w:id="1067" w:author="Kramár Róbert" w:date="2017-01-11T18:19:00Z"/>
                <w:color w:val="000000"/>
                <w:sz w:val="22"/>
                <w:szCs w:val="22"/>
              </w:rPr>
            </w:pPr>
            <w:del w:id="1068" w:author="Kramár Róbert" w:date="2017-01-11T18:19:00Z">
              <w:r w:rsidRPr="00BB2644" w:rsidDel="00182823">
                <w:rPr>
                  <w:color w:val="000000"/>
                  <w:sz w:val="22"/>
                  <w:szCs w:val="22"/>
                </w:rPr>
                <w:delText> </w:delText>
              </w:r>
            </w:del>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5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1069"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1069"/>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070" w:author="Kramár Róbert" w:date="2017-01-11T15:14:00Z">
              <w:r w:rsidRPr="00BB2644" w:rsidDel="00372627">
                <w:rPr>
                  <w:color w:val="000000"/>
                  <w:sz w:val="22"/>
                  <w:szCs w:val="22"/>
                </w:rPr>
                <w:delText>ITMS</w:delText>
              </w:r>
            </w:del>
            <w:ins w:id="1071" w:author="Kramár Róbert" w:date="2017-01-11T15:14:00Z">
              <w:r w:rsidR="00372627">
                <w:rPr>
                  <w:color w:val="000000"/>
                  <w:sz w:val="22"/>
                  <w:szCs w:val="22"/>
                </w:rPr>
                <w:t>ITMS2014+</w:t>
              </w:r>
            </w:ins>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ins w:id="1072" w:author="Kramár Róbert" w:date="2017-01-20T13:02:00Z"/>
        </w:trPr>
        <w:tc>
          <w:tcPr>
            <w:tcW w:w="3559" w:type="dxa"/>
            <w:gridSpan w:val="3"/>
            <w:shd w:val="clear" w:color="auto" w:fill="auto"/>
            <w:vAlign w:val="center"/>
          </w:tcPr>
          <w:p w:rsidR="00736826" w:rsidRPr="00BB2644" w:rsidRDefault="00736826" w:rsidP="00BB2644">
            <w:pPr>
              <w:rPr>
                <w:ins w:id="1073" w:author="Kramár Róbert" w:date="2017-01-20T13:02:00Z"/>
                <w:color w:val="000000"/>
                <w:sz w:val="22"/>
                <w:szCs w:val="22"/>
              </w:rPr>
            </w:pPr>
            <w:ins w:id="1074" w:author="Kramár Róbert" w:date="2017-01-20T13:0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32" w:type="dxa"/>
            <w:gridSpan w:val="5"/>
            <w:shd w:val="clear" w:color="auto" w:fill="auto"/>
            <w:vAlign w:val="center"/>
          </w:tcPr>
          <w:p w:rsidR="00736826" w:rsidRPr="00BB2644" w:rsidRDefault="00736826" w:rsidP="00BB2644">
            <w:pPr>
              <w:rPr>
                <w:ins w:id="1075" w:author="Kramár Róbert" w:date="2017-01-20T13:02:00Z"/>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ins w:id="1076" w:author="Sandra Belková" w:date="2017-02-02T09:23:00Z">
              <w:r>
                <w:rPr>
                  <w:color w:val="000000"/>
                  <w:sz w:val="22"/>
                  <w:szCs w:val="22"/>
                </w:rPr>
                <w:t>11</w:t>
              </w:r>
            </w:ins>
          </w:p>
        </w:tc>
        <w:tc>
          <w:tcPr>
            <w:tcW w:w="4820" w:type="dxa"/>
            <w:gridSpan w:val="3"/>
            <w:vMerge w:val="restart"/>
            <w:shd w:val="clear" w:color="auto" w:fill="auto"/>
            <w:vAlign w:val="center"/>
          </w:tcPr>
          <w:p w:rsidR="007D452B" w:rsidRPr="0048257F" w:rsidRDefault="007D452B" w:rsidP="007D452B">
            <w:pPr>
              <w:rPr>
                <w:ins w:id="1077" w:author="Sandra Belková" w:date="2017-03-21T13:31:00Z"/>
                <w:color w:val="000000"/>
                <w:sz w:val="22"/>
                <w:szCs w:val="22"/>
              </w:rPr>
            </w:pPr>
            <w:ins w:id="1078" w:author="Sandra Belková" w:date="2017-03-21T13:31:00Z">
              <w:r>
                <w:rPr>
                  <w:color w:val="000000"/>
                  <w:sz w:val="22"/>
                  <w:szCs w:val="22"/>
                </w:rPr>
                <w:t xml:space="preserve">a) </w:t>
              </w:r>
              <w:r w:rsidRPr="0048257F">
                <w:rPr>
                  <w:color w:val="000000"/>
                  <w:sz w:val="22"/>
                  <w:szCs w:val="22"/>
                </w:rPr>
                <w:t>Je úspešný uchádzač zapísaný v registri partnerov verejného sektora?</w:t>
              </w:r>
            </w:ins>
          </w:p>
          <w:p w:rsidR="007D452B" w:rsidRPr="0048257F" w:rsidRDefault="007D452B" w:rsidP="007D452B">
            <w:pPr>
              <w:rPr>
                <w:ins w:id="1079" w:author="Sandra Belková" w:date="2017-03-21T13:31:00Z"/>
                <w:color w:val="000000"/>
                <w:sz w:val="22"/>
                <w:szCs w:val="22"/>
              </w:rPr>
            </w:pPr>
            <w:ins w:id="1080" w:author="Sandra Belková" w:date="2017-03-21T13:31: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7D452B" w:rsidRPr="00BB2644" w:rsidRDefault="007D452B" w:rsidP="007D452B">
            <w:pPr>
              <w:rPr>
                <w:color w:val="000000"/>
                <w:sz w:val="22"/>
                <w:szCs w:val="22"/>
              </w:rPr>
            </w:pPr>
            <w:ins w:id="1081" w:author="Sandra Belková" w:date="2017-03-21T13:31: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del w:id="1082" w:author="Sandra Belková" w:date="2017-02-02T09:23:00Z">
              <w:r w:rsidRPr="00BB2644" w:rsidDel="00FE44EB">
                <w:rPr>
                  <w:color w:val="000000"/>
                  <w:sz w:val="22"/>
                  <w:szCs w:val="22"/>
                </w:rPr>
                <w:delText>11</w:delText>
              </w:r>
            </w:del>
            <w:ins w:id="1083" w:author="Sandra Belková" w:date="2017-02-02T09:23:00Z">
              <w:r>
                <w:rPr>
                  <w:color w:val="000000"/>
                  <w:sz w:val="22"/>
                  <w:szCs w:val="22"/>
                </w:rPr>
                <w:t>12</w:t>
              </w:r>
            </w:ins>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del w:id="1084" w:author="Sandra Belková" w:date="2017-02-02T09:23:00Z">
              <w:r w:rsidRPr="00BB2644" w:rsidDel="00FE44EB">
                <w:rPr>
                  <w:color w:val="000000"/>
                  <w:sz w:val="22"/>
                  <w:szCs w:val="22"/>
                </w:rPr>
                <w:lastRenderedPageBreak/>
                <w:delText>12</w:delText>
              </w:r>
            </w:del>
            <w:ins w:id="1085" w:author="Sandra Belková" w:date="2017-02-02T09:23:00Z">
              <w:r>
                <w:rPr>
                  <w:color w:val="000000"/>
                  <w:sz w:val="22"/>
                  <w:szCs w:val="22"/>
                </w:rPr>
                <w:t>13</w:t>
              </w:r>
            </w:ins>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7D452B" w:rsidRPr="00A54276" w:rsidRDefault="007D452B" w:rsidP="007D452B">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92F9FE2AB6B04301925B182BFB00B2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1086"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1086"/>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087" w:author="Kramár Róbert" w:date="2017-01-11T15:14:00Z">
              <w:r w:rsidRPr="00BB2644" w:rsidDel="00372627">
                <w:rPr>
                  <w:color w:val="000000"/>
                  <w:sz w:val="22"/>
                  <w:szCs w:val="22"/>
                </w:rPr>
                <w:delText>ITMS</w:delText>
              </w:r>
            </w:del>
            <w:ins w:id="1088" w:author="Kramár Róbert" w:date="2017-01-11T15:14:00Z">
              <w:r w:rsidR="00372627">
                <w:rPr>
                  <w:color w:val="000000"/>
                  <w:sz w:val="22"/>
                  <w:szCs w:val="22"/>
                </w:rPr>
                <w:t>ITMS2014+</w:t>
              </w:r>
            </w:ins>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ins w:id="1089" w:author="Kramár Róbert" w:date="2017-01-20T13:02:00Z"/>
        </w:trPr>
        <w:tc>
          <w:tcPr>
            <w:tcW w:w="3559" w:type="dxa"/>
            <w:gridSpan w:val="2"/>
            <w:shd w:val="clear" w:color="auto" w:fill="auto"/>
            <w:vAlign w:val="center"/>
          </w:tcPr>
          <w:p w:rsidR="00736826" w:rsidRPr="00BB2644" w:rsidRDefault="00736826" w:rsidP="00BB2644">
            <w:pPr>
              <w:rPr>
                <w:ins w:id="1090" w:author="Kramár Róbert" w:date="2017-01-20T13:02:00Z"/>
                <w:color w:val="000000"/>
                <w:sz w:val="22"/>
                <w:szCs w:val="22"/>
              </w:rPr>
            </w:pPr>
            <w:ins w:id="1091" w:author="Kramár Róbert" w:date="2017-01-20T13:02: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32" w:type="dxa"/>
            <w:gridSpan w:val="5"/>
            <w:shd w:val="clear" w:color="auto" w:fill="auto"/>
            <w:vAlign w:val="center"/>
          </w:tcPr>
          <w:p w:rsidR="00736826" w:rsidRPr="00BB2644" w:rsidRDefault="00736826" w:rsidP="00BB2644">
            <w:pPr>
              <w:rPr>
                <w:ins w:id="1092" w:author="Kramár Róbert" w:date="2017-01-20T13:02:00Z"/>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93"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109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094" w:author="Kramár Róbert" w:date="2017-01-11T15:14:00Z">
              <w:r w:rsidRPr="00BB2644" w:rsidDel="00372627">
                <w:rPr>
                  <w:color w:val="000000"/>
                  <w:sz w:val="22"/>
                  <w:szCs w:val="22"/>
                </w:rPr>
                <w:delText>ITMS</w:delText>
              </w:r>
            </w:del>
            <w:ins w:id="1095"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096" w:author="Kramár Róbert" w:date="2017-01-20T13:03:00Z"/>
        </w:trPr>
        <w:tc>
          <w:tcPr>
            <w:tcW w:w="3559" w:type="dxa"/>
            <w:gridSpan w:val="2"/>
            <w:shd w:val="clear" w:color="auto" w:fill="auto"/>
            <w:vAlign w:val="center"/>
          </w:tcPr>
          <w:p w:rsidR="00736826" w:rsidRPr="00BB2644" w:rsidRDefault="00736826" w:rsidP="00BB2644">
            <w:pPr>
              <w:rPr>
                <w:ins w:id="1097" w:author="Kramár Róbert" w:date="2017-01-20T13:03:00Z"/>
                <w:color w:val="000000"/>
                <w:sz w:val="22"/>
                <w:szCs w:val="22"/>
              </w:rPr>
            </w:pPr>
            <w:ins w:id="1098" w:author="Kramár Róbert" w:date="2017-01-20T13:03: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099" w:author="Kramár Róbert" w:date="2017-01-20T13:03: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ins w:id="1100" w:author="Sandra Belková" w:date="2017-02-02T09:23:00Z">
              <w:r>
                <w:rPr>
                  <w:color w:val="000000"/>
                  <w:sz w:val="22"/>
                  <w:szCs w:val="22"/>
                </w:rPr>
                <w:t>27</w:t>
              </w:r>
            </w:ins>
          </w:p>
        </w:tc>
        <w:tc>
          <w:tcPr>
            <w:tcW w:w="4820" w:type="dxa"/>
            <w:gridSpan w:val="2"/>
            <w:vMerge w:val="restart"/>
            <w:shd w:val="clear" w:color="auto" w:fill="auto"/>
            <w:vAlign w:val="center"/>
          </w:tcPr>
          <w:p w:rsidR="00925BE7" w:rsidRPr="0048257F" w:rsidRDefault="00925BE7" w:rsidP="00925BE7">
            <w:pPr>
              <w:rPr>
                <w:ins w:id="1101" w:author="Sandra Belková" w:date="2017-03-21T13:37:00Z"/>
                <w:color w:val="000000"/>
                <w:sz w:val="22"/>
                <w:szCs w:val="22"/>
              </w:rPr>
            </w:pPr>
            <w:del w:id="1102" w:author="Hudec Branislav" w:date="2017-03-27T17:02:00Z">
              <w:r w:rsidRPr="0048257F" w:rsidDel="006876CA">
                <w:rPr>
                  <w:color w:val="000000"/>
                  <w:sz w:val="22"/>
                  <w:szCs w:val="22"/>
                </w:rPr>
                <w:delText xml:space="preserve"> </w:delText>
              </w:r>
            </w:del>
            <w:ins w:id="1103" w:author="Sandra Belková" w:date="2017-03-21T13:37:00Z">
              <w:r>
                <w:rPr>
                  <w:color w:val="000000"/>
                  <w:sz w:val="22"/>
                  <w:szCs w:val="22"/>
                </w:rPr>
                <w:t xml:space="preserve">a) </w:t>
              </w:r>
              <w:r w:rsidRPr="0048257F">
                <w:rPr>
                  <w:color w:val="000000"/>
                  <w:sz w:val="22"/>
                  <w:szCs w:val="22"/>
                </w:rPr>
                <w:t>Je úspešný uchádzač zapísaný v registri partnerov verejného sektora?</w:t>
              </w:r>
            </w:ins>
          </w:p>
          <w:p w:rsidR="00925BE7" w:rsidRPr="0048257F" w:rsidRDefault="00925BE7" w:rsidP="00925BE7">
            <w:pPr>
              <w:rPr>
                <w:ins w:id="1104" w:author="Sandra Belková" w:date="2017-03-21T13:37:00Z"/>
                <w:color w:val="000000"/>
                <w:sz w:val="22"/>
                <w:szCs w:val="22"/>
              </w:rPr>
            </w:pPr>
            <w:ins w:id="1105" w:author="Sandra Belková" w:date="2017-03-21T13:37: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925BE7" w:rsidRPr="00BB2644" w:rsidRDefault="00925BE7" w:rsidP="00925BE7">
            <w:pPr>
              <w:rPr>
                <w:color w:val="000000"/>
                <w:sz w:val="22"/>
                <w:szCs w:val="22"/>
              </w:rPr>
            </w:pPr>
            <w:ins w:id="1106" w:author="Sandra Belková" w:date="2017-03-21T13:37:00Z">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del w:id="1107" w:author="Sandra Belková" w:date="2017-02-02T09:23:00Z">
              <w:r w:rsidRPr="00BB2644" w:rsidDel="00FE44EB">
                <w:rPr>
                  <w:color w:val="000000"/>
                  <w:sz w:val="22"/>
                  <w:szCs w:val="22"/>
                </w:rPr>
                <w:lastRenderedPageBreak/>
                <w:delText>27</w:delText>
              </w:r>
            </w:del>
            <w:ins w:id="1108" w:author="Sandra Belková" w:date="2017-02-02T09:23:00Z">
              <w:r>
                <w:rPr>
                  <w:color w:val="000000"/>
                  <w:sz w:val="22"/>
                  <w:szCs w:val="22"/>
                </w:rPr>
                <w:t>28</w:t>
              </w:r>
            </w:ins>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109" w:author="Sandra Belková" w:date="2017-02-02T09:23:00Z">
              <w:r w:rsidRPr="00BB2644" w:rsidDel="00FE44EB">
                <w:rPr>
                  <w:color w:val="000000"/>
                  <w:sz w:val="22"/>
                  <w:szCs w:val="22"/>
                </w:rPr>
                <w:delText>28</w:delText>
              </w:r>
            </w:del>
            <w:ins w:id="1110" w:author="Sandra Belková" w:date="2017-02-02T09:23:00Z">
              <w:r w:rsidR="00FE44EB">
                <w:rPr>
                  <w:color w:val="000000"/>
                  <w:sz w:val="22"/>
                  <w:szCs w:val="22"/>
                </w:rPr>
                <w:t>29</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11" w:name="KZ_3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111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112" w:author="Kramár Róbert" w:date="2017-01-11T15:14:00Z">
              <w:r w:rsidRPr="00BB2644" w:rsidDel="00372627">
                <w:rPr>
                  <w:color w:val="000000"/>
                  <w:sz w:val="22"/>
                  <w:szCs w:val="22"/>
                </w:rPr>
                <w:delText>ITMS</w:delText>
              </w:r>
            </w:del>
            <w:ins w:id="1113"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114" w:author="Kramár Róbert" w:date="2017-01-20T13:03:00Z"/>
        </w:trPr>
        <w:tc>
          <w:tcPr>
            <w:tcW w:w="3559" w:type="dxa"/>
            <w:gridSpan w:val="2"/>
            <w:shd w:val="clear" w:color="auto" w:fill="auto"/>
            <w:vAlign w:val="center"/>
          </w:tcPr>
          <w:p w:rsidR="00736826" w:rsidRPr="00BB2644" w:rsidRDefault="00736826" w:rsidP="00BB2644">
            <w:pPr>
              <w:rPr>
                <w:ins w:id="1115" w:author="Kramár Róbert" w:date="2017-01-20T13:03:00Z"/>
                <w:color w:val="000000"/>
                <w:sz w:val="22"/>
                <w:szCs w:val="22"/>
              </w:rPr>
            </w:pPr>
            <w:ins w:id="1116" w:author="Kramár Róbert" w:date="2017-01-20T13:03: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117" w:author="Kramár Róbert" w:date="2017-01-20T13:03: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010353" w:rsidTr="00526B68">
        <w:trPr>
          <w:trHeight w:val="300"/>
          <w:del w:id="1118" w:author="Kramár Róbert" w:date="2017-01-10T11:02:00Z"/>
        </w:trPr>
        <w:tc>
          <w:tcPr>
            <w:tcW w:w="3559" w:type="dxa"/>
            <w:gridSpan w:val="2"/>
            <w:shd w:val="clear" w:color="auto" w:fill="auto"/>
            <w:vAlign w:val="center"/>
            <w:hideMark/>
          </w:tcPr>
          <w:p w:rsidR="00BB2644" w:rsidRPr="00BB2644" w:rsidDel="00010353" w:rsidRDefault="00BB2644" w:rsidP="00BB2644">
            <w:pPr>
              <w:rPr>
                <w:del w:id="1119" w:author="Kramár Róbert" w:date="2017-01-10T11:02:00Z"/>
                <w:color w:val="000000"/>
                <w:sz w:val="22"/>
                <w:szCs w:val="22"/>
              </w:rPr>
            </w:pPr>
            <w:del w:id="1120" w:author="Kramár Róbert" w:date="2017-01-10T11:02:00Z">
              <w:r w:rsidRPr="00BB2644" w:rsidDel="00010353">
                <w:rPr>
                  <w:color w:val="000000"/>
                  <w:sz w:val="22"/>
                  <w:szCs w:val="22"/>
                </w:rPr>
                <w:delText>Číslo oznámenia vo vestníku VO</w:delText>
              </w:r>
            </w:del>
          </w:p>
        </w:tc>
        <w:tc>
          <w:tcPr>
            <w:tcW w:w="5528" w:type="dxa"/>
            <w:gridSpan w:val="5"/>
            <w:shd w:val="clear" w:color="auto" w:fill="auto"/>
            <w:vAlign w:val="center"/>
            <w:hideMark/>
          </w:tcPr>
          <w:p w:rsidR="00BB2644" w:rsidRPr="00BB2644" w:rsidDel="00010353" w:rsidRDefault="00BB2644" w:rsidP="00BB2644">
            <w:pPr>
              <w:rPr>
                <w:del w:id="1121" w:author="Kramár Róbert" w:date="2017-01-10T11:02:00Z"/>
                <w:color w:val="000000"/>
                <w:sz w:val="22"/>
                <w:szCs w:val="22"/>
              </w:rPr>
            </w:pPr>
            <w:del w:id="1122" w:author="Kramár Róbert" w:date="2017-01-10T11:02:00Z">
              <w:r w:rsidRPr="00BB2644" w:rsidDel="00010353">
                <w:rPr>
                  <w:color w:val="000000"/>
                  <w:sz w:val="22"/>
                  <w:szCs w:val="22"/>
                </w:rPr>
                <w:delText> </w:delText>
              </w:r>
            </w:del>
          </w:p>
        </w:tc>
      </w:tr>
      <w:tr w:rsidR="00BB2644" w:rsidRPr="00BB2644" w:rsidDel="00010353" w:rsidTr="00526B68">
        <w:trPr>
          <w:trHeight w:val="300"/>
          <w:del w:id="1123" w:author="Kramár Róbert" w:date="2017-01-10T11:02:00Z"/>
        </w:trPr>
        <w:tc>
          <w:tcPr>
            <w:tcW w:w="3559" w:type="dxa"/>
            <w:gridSpan w:val="2"/>
            <w:shd w:val="clear" w:color="auto" w:fill="auto"/>
            <w:vAlign w:val="center"/>
            <w:hideMark/>
          </w:tcPr>
          <w:p w:rsidR="00BB2644" w:rsidRPr="00BB2644" w:rsidDel="00010353" w:rsidRDefault="00BB2644" w:rsidP="00BB2644">
            <w:pPr>
              <w:rPr>
                <w:del w:id="1124" w:author="Kramár Róbert" w:date="2017-01-10T11:02:00Z"/>
                <w:color w:val="000000"/>
                <w:sz w:val="22"/>
                <w:szCs w:val="22"/>
              </w:rPr>
            </w:pPr>
            <w:del w:id="1125" w:author="Kramár Róbert" w:date="2017-01-10T11:02:00Z">
              <w:r w:rsidRPr="00BB2644" w:rsidDel="00010353">
                <w:rPr>
                  <w:color w:val="000000"/>
                  <w:sz w:val="22"/>
                  <w:szCs w:val="22"/>
                </w:rPr>
                <w:delText>Číslo oznámenia v európskom vestníku</w:delText>
              </w:r>
            </w:del>
          </w:p>
        </w:tc>
        <w:tc>
          <w:tcPr>
            <w:tcW w:w="5528" w:type="dxa"/>
            <w:gridSpan w:val="5"/>
            <w:shd w:val="clear" w:color="auto" w:fill="auto"/>
            <w:vAlign w:val="center"/>
            <w:hideMark/>
          </w:tcPr>
          <w:p w:rsidR="00BB2644" w:rsidRPr="00BB2644" w:rsidDel="00010353" w:rsidRDefault="00BB2644" w:rsidP="00BB2644">
            <w:pPr>
              <w:rPr>
                <w:del w:id="1126" w:author="Kramár Róbert" w:date="2017-01-10T11:02:00Z"/>
                <w:color w:val="000000"/>
                <w:sz w:val="22"/>
                <w:szCs w:val="22"/>
              </w:rPr>
            </w:pPr>
            <w:del w:id="1127" w:author="Kramár Róbert" w:date="2017-01-10T11:02:00Z">
              <w:r w:rsidRPr="00BB2644" w:rsidDel="00010353">
                <w:rPr>
                  <w:color w:val="000000"/>
                  <w:sz w:val="22"/>
                  <w:szCs w:val="22"/>
                </w:rPr>
                <w:delText> </w:delText>
              </w:r>
            </w:del>
          </w:p>
        </w:tc>
      </w:tr>
      <w:tr w:rsidR="00BB2644" w:rsidRPr="00BB2644" w:rsidDel="00010353" w:rsidTr="00526B68">
        <w:trPr>
          <w:trHeight w:val="300"/>
          <w:del w:id="1128" w:author="Kramár Róbert" w:date="2017-01-10T11:02:00Z"/>
        </w:trPr>
        <w:tc>
          <w:tcPr>
            <w:tcW w:w="3559" w:type="dxa"/>
            <w:gridSpan w:val="2"/>
            <w:shd w:val="clear" w:color="auto" w:fill="auto"/>
            <w:vAlign w:val="center"/>
            <w:hideMark/>
          </w:tcPr>
          <w:p w:rsidR="00BB2644" w:rsidRPr="00BB2644" w:rsidDel="00010353" w:rsidRDefault="00BB2644" w:rsidP="00BB2644">
            <w:pPr>
              <w:rPr>
                <w:del w:id="1129" w:author="Kramár Róbert" w:date="2017-01-10T11:02:00Z"/>
                <w:color w:val="000000"/>
                <w:sz w:val="22"/>
                <w:szCs w:val="22"/>
              </w:rPr>
            </w:pPr>
            <w:del w:id="1130" w:author="Kramár Róbert" w:date="2017-01-10T11:02:00Z">
              <w:r w:rsidRPr="00BB2644" w:rsidDel="00010353">
                <w:rPr>
                  <w:color w:val="000000"/>
                  <w:sz w:val="22"/>
                  <w:szCs w:val="22"/>
                </w:rPr>
                <w:delText>Názov dodávateľa</w:delText>
              </w:r>
            </w:del>
          </w:p>
        </w:tc>
        <w:tc>
          <w:tcPr>
            <w:tcW w:w="5528" w:type="dxa"/>
            <w:gridSpan w:val="5"/>
            <w:shd w:val="clear" w:color="auto" w:fill="auto"/>
            <w:vAlign w:val="center"/>
            <w:hideMark/>
          </w:tcPr>
          <w:p w:rsidR="00BB2644" w:rsidRPr="00BB2644" w:rsidDel="00010353" w:rsidRDefault="00BB2644" w:rsidP="00BB2644">
            <w:pPr>
              <w:rPr>
                <w:del w:id="1131" w:author="Kramár Róbert" w:date="2017-01-10T11:02:00Z"/>
                <w:color w:val="000000"/>
                <w:sz w:val="22"/>
                <w:szCs w:val="22"/>
              </w:rPr>
            </w:pPr>
            <w:del w:id="1132" w:author="Kramár Róbert" w:date="2017-01-10T11:02:00Z">
              <w:r w:rsidRPr="00BB2644" w:rsidDel="00010353">
                <w:rPr>
                  <w:color w:val="000000"/>
                  <w:sz w:val="22"/>
                  <w:szCs w:val="22"/>
                </w:rPr>
                <w:delText> </w:delText>
              </w:r>
            </w:del>
          </w:p>
        </w:tc>
      </w:tr>
      <w:tr w:rsidR="00BB2644" w:rsidRPr="00BB2644" w:rsidDel="00010353" w:rsidTr="00526B68">
        <w:trPr>
          <w:trHeight w:val="300"/>
          <w:del w:id="1133" w:author="Kramár Róbert" w:date="2017-01-10T11:02:00Z"/>
        </w:trPr>
        <w:tc>
          <w:tcPr>
            <w:tcW w:w="3559" w:type="dxa"/>
            <w:gridSpan w:val="2"/>
            <w:shd w:val="clear" w:color="auto" w:fill="auto"/>
            <w:vAlign w:val="center"/>
            <w:hideMark/>
          </w:tcPr>
          <w:p w:rsidR="00BB2644" w:rsidRPr="00BB2644" w:rsidDel="00010353" w:rsidRDefault="00BB2644" w:rsidP="00BB2644">
            <w:pPr>
              <w:rPr>
                <w:del w:id="1134" w:author="Kramár Róbert" w:date="2017-01-10T11:02:00Z"/>
                <w:color w:val="000000"/>
                <w:sz w:val="22"/>
                <w:szCs w:val="22"/>
              </w:rPr>
            </w:pPr>
            <w:del w:id="1135" w:author="Kramár Róbert" w:date="2017-01-10T11:02:00Z">
              <w:r w:rsidRPr="00BB2644" w:rsidDel="00010353">
                <w:rPr>
                  <w:color w:val="000000"/>
                  <w:sz w:val="22"/>
                  <w:szCs w:val="22"/>
                </w:rPr>
                <w:delText>IČO dodávateľa</w:delText>
              </w:r>
            </w:del>
          </w:p>
        </w:tc>
        <w:tc>
          <w:tcPr>
            <w:tcW w:w="5528" w:type="dxa"/>
            <w:gridSpan w:val="5"/>
            <w:shd w:val="clear" w:color="auto" w:fill="auto"/>
            <w:vAlign w:val="center"/>
            <w:hideMark/>
          </w:tcPr>
          <w:p w:rsidR="00BB2644" w:rsidRPr="00BB2644" w:rsidDel="00010353" w:rsidRDefault="00BB2644" w:rsidP="00BB2644">
            <w:pPr>
              <w:rPr>
                <w:del w:id="1136" w:author="Kramár Róbert" w:date="2017-01-10T11:02:00Z"/>
                <w:color w:val="000000"/>
                <w:sz w:val="22"/>
                <w:szCs w:val="22"/>
              </w:rPr>
            </w:pPr>
            <w:del w:id="1137" w:author="Kramár Róbert" w:date="2017-01-10T11:02:00Z">
              <w:r w:rsidRPr="00BB2644" w:rsidDel="00010353">
                <w:rPr>
                  <w:color w:val="000000"/>
                  <w:sz w:val="22"/>
                  <w:szCs w:val="22"/>
                </w:rPr>
                <w:delText> </w:delText>
              </w:r>
            </w:del>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Del="00010353" w:rsidTr="00526B68">
        <w:trPr>
          <w:trHeight w:val="300"/>
          <w:del w:id="1138" w:author="Kramár Róbert" w:date="2017-01-10T11:02:00Z"/>
        </w:trPr>
        <w:tc>
          <w:tcPr>
            <w:tcW w:w="3559" w:type="dxa"/>
            <w:gridSpan w:val="2"/>
            <w:shd w:val="clear" w:color="auto" w:fill="auto"/>
            <w:vAlign w:val="center"/>
            <w:hideMark/>
          </w:tcPr>
          <w:p w:rsidR="00BB2644" w:rsidRPr="00BB2644" w:rsidDel="00010353" w:rsidRDefault="00BB2644" w:rsidP="00BB2644">
            <w:pPr>
              <w:rPr>
                <w:del w:id="1139" w:author="Kramár Róbert" w:date="2017-01-10T11:02:00Z"/>
                <w:color w:val="000000"/>
                <w:sz w:val="22"/>
                <w:szCs w:val="22"/>
              </w:rPr>
            </w:pPr>
            <w:del w:id="1140" w:author="Kramár Róbert" w:date="2017-01-10T11:02:00Z">
              <w:r w:rsidRPr="00BB2644" w:rsidDel="00010353">
                <w:rPr>
                  <w:color w:val="000000"/>
                  <w:sz w:val="22"/>
                  <w:szCs w:val="22"/>
                </w:rPr>
                <w:delText>Hodnota zákazky bez DPH</w:delText>
              </w:r>
            </w:del>
          </w:p>
        </w:tc>
        <w:tc>
          <w:tcPr>
            <w:tcW w:w="5528" w:type="dxa"/>
            <w:gridSpan w:val="5"/>
            <w:shd w:val="clear" w:color="auto" w:fill="auto"/>
            <w:vAlign w:val="center"/>
            <w:hideMark/>
          </w:tcPr>
          <w:p w:rsidR="00BB2644" w:rsidRPr="00BB2644" w:rsidDel="00010353" w:rsidRDefault="00BB2644" w:rsidP="00BB2644">
            <w:pPr>
              <w:rPr>
                <w:del w:id="1141" w:author="Kramár Róbert" w:date="2017-01-10T11:02:00Z"/>
                <w:color w:val="000000"/>
                <w:sz w:val="22"/>
                <w:szCs w:val="22"/>
              </w:rPr>
            </w:pPr>
            <w:del w:id="1142" w:author="Kramár Róbert" w:date="2017-01-10T11:02:00Z">
              <w:r w:rsidRPr="00BB2644" w:rsidDel="00010353">
                <w:rPr>
                  <w:color w:val="000000"/>
                  <w:sz w:val="22"/>
                  <w:szCs w:val="22"/>
                </w:rPr>
                <w:delText> </w:delText>
              </w:r>
            </w:del>
          </w:p>
        </w:tc>
      </w:tr>
      <w:tr w:rsidR="00BB2644" w:rsidRPr="00BB2644" w:rsidDel="00010353" w:rsidTr="00526B68">
        <w:trPr>
          <w:trHeight w:val="300"/>
          <w:del w:id="1143" w:author="Kramár Róbert" w:date="2017-01-10T11:02:00Z"/>
        </w:trPr>
        <w:tc>
          <w:tcPr>
            <w:tcW w:w="3559" w:type="dxa"/>
            <w:gridSpan w:val="2"/>
            <w:shd w:val="clear" w:color="auto" w:fill="auto"/>
            <w:vAlign w:val="center"/>
            <w:hideMark/>
          </w:tcPr>
          <w:p w:rsidR="00BB2644" w:rsidRPr="00BB2644" w:rsidDel="00010353" w:rsidRDefault="00BB2644" w:rsidP="00BB2644">
            <w:pPr>
              <w:rPr>
                <w:del w:id="1144" w:author="Kramár Róbert" w:date="2017-01-10T11:02:00Z"/>
                <w:color w:val="000000"/>
                <w:sz w:val="22"/>
                <w:szCs w:val="22"/>
              </w:rPr>
            </w:pPr>
            <w:del w:id="1145" w:author="Kramár Róbert" w:date="2017-01-10T11:02:00Z">
              <w:r w:rsidRPr="00BB2644" w:rsidDel="00010353">
                <w:rPr>
                  <w:color w:val="000000"/>
                  <w:sz w:val="22"/>
                  <w:szCs w:val="22"/>
                </w:rPr>
                <w:delText>Hodnota zákazky s DPH</w:delText>
              </w:r>
            </w:del>
          </w:p>
        </w:tc>
        <w:tc>
          <w:tcPr>
            <w:tcW w:w="5528" w:type="dxa"/>
            <w:gridSpan w:val="5"/>
            <w:shd w:val="clear" w:color="auto" w:fill="auto"/>
            <w:vAlign w:val="center"/>
            <w:hideMark/>
          </w:tcPr>
          <w:p w:rsidR="00BB2644" w:rsidRPr="00BB2644" w:rsidDel="00010353" w:rsidRDefault="00BB2644" w:rsidP="00BB2644">
            <w:pPr>
              <w:rPr>
                <w:del w:id="1146" w:author="Kramár Róbert" w:date="2017-01-10T11:02:00Z"/>
                <w:color w:val="000000"/>
                <w:sz w:val="22"/>
                <w:szCs w:val="22"/>
              </w:rPr>
            </w:pPr>
            <w:del w:id="1147" w:author="Kramár Róbert" w:date="2017-01-10T11:02:00Z">
              <w:r w:rsidRPr="00BB2644" w:rsidDel="00010353">
                <w:rPr>
                  <w:color w:val="000000"/>
                  <w:sz w:val="22"/>
                  <w:szCs w:val="22"/>
                </w:rPr>
                <w:delText> </w:delText>
              </w:r>
            </w:del>
          </w:p>
        </w:tc>
      </w:tr>
      <w:tr w:rsidR="00BB2644" w:rsidRPr="00BB2644" w:rsidDel="00182823" w:rsidTr="00526B68">
        <w:trPr>
          <w:trHeight w:val="300"/>
          <w:del w:id="1148" w:author="Kramár Róbert" w:date="2017-01-11T18:19:00Z"/>
        </w:trPr>
        <w:tc>
          <w:tcPr>
            <w:tcW w:w="3559" w:type="dxa"/>
            <w:gridSpan w:val="2"/>
            <w:shd w:val="clear" w:color="auto" w:fill="auto"/>
            <w:vAlign w:val="center"/>
            <w:hideMark/>
          </w:tcPr>
          <w:p w:rsidR="00BB2644" w:rsidRPr="00BB2644" w:rsidDel="00182823" w:rsidRDefault="00BB2644" w:rsidP="00BB2644">
            <w:pPr>
              <w:rPr>
                <w:del w:id="1149" w:author="Kramár Róbert" w:date="2017-01-11T18:19:00Z"/>
                <w:color w:val="000000"/>
                <w:sz w:val="22"/>
                <w:szCs w:val="22"/>
              </w:rPr>
            </w:pPr>
            <w:del w:id="1150" w:author="Kramár Róbert" w:date="2017-01-11T18:19:00Z">
              <w:r w:rsidRPr="00BB2644" w:rsidDel="00182823">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82823" w:rsidRDefault="00BB2644" w:rsidP="00BB2644">
            <w:pPr>
              <w:rPr>
                <w:del w:id="1151" w:author="Kramár Róbert" w:date="2017-01-11T18:19:00Z"/>
                <w:color w:val="000000"/>
                <w:sz w:val="22"/>
                <w:szCs w:val="22"/>
              </w:rPr>
            </w:pPr>
            <w:del w:id="1152" w:author="Kramár Róbert" w:date="2017-01-11T18:19:00Z">
              <w:r w:rsidRPr="00BB2644" w:rsidDel="00182823">
                <w:rPr>
                  <w:color w:val="000000"/>
                  <w:sz w:val="22"/>
                  <w:szCs w:val="22"/>
                </w:rPr>
                <w:delText> </w:delText>
              </w:r>
            </w:del>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53"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115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154" w:author="Kramár Róbert" w:date="2017-01-11T15:14:00Z">
              <w:r w:rsidRPr="00BB2644" w:rsidDel="00372627">
                <w:rPr>
                  <w:color w:val="000000"/>
                  <w:sz w:val="22"/>
                  <w:szCs w:val="22"/>
                </w:rPr>
                <w:delText>ITMS</w:delText>
              </w:r>
            </w:del>
            <w:ins w:id="1155"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156" w:author="Kramár Róbert" w:date="2017-01-20T13:03:00Z"/>
        </w:trPr>
        <w:tc>
          <w:tcPr>
            <w:tcW w:w="3559" w:type="dxa"/>
            <w:gridSpan w:val="2"/>
            <w:shd w:val="clear" w:color="auto" w:fill="auto"/>
            <w:vAlign w:val="center"/>
          </w:tcPr>
          <w:p w:rsidR="00736826" w:rsidRPr="00BB2644" w:rsidRDefault="00736826" w:rsidP="00BB2644">
            <w:pPr>
              <w:rPr>
                <w:ins w:id="1157" w:author="Kramár Róbert" w:date="2017-01-20T13:03:00Z"/>
                <w:color w:val="000000"/>
                <w:sz w:val="22"/>
                <w:szCs w:val="22"/>
              </w:rPr>
            </w:pPr>
            <w:ins w:id="1158" w:author="Kramár Róbert" w:date="2017-01-20T13:03: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159" w:author="Kramár Róbert" w:date="2017-01-20T13:03: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ins w:id="1160" w:author="Hudec Branislav" w:date="2017-03-27T17:06:00Z">
              <w:r w:rsidR="00767352">
                <w:rPr>
                  <w:color w:val="000000"/>
                  <w:sz w:val="22"/>
                  <w:szCs w:val="22"/>
                </w:rPr>
                <w:t xml:space="preserve">         </w:t>
              </w:r>
            </w:ins>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ins w:id="1161" w:author="Sandra Belková" w:date="2017-02-02T09:24:00Z">
              <w:r>
                <w:rPr>
                  <w:color w:val="000000"/>
                  <w:sz w:val="22"/>
                  <w:szCs w:val="22"/>
                </w:rPr>
                <w:t>19</w:t>
              </w:r>
            </w:ins>
          </w:p>
        </w:tc>
        <w:tc>
          <w:tcPr>
            <w:tcW w:w="4820" w:type="dxa"/>
            <w:gridSpan w:val="2"/>
            <w:vMerge w:val="restart"/>
            <w:shd w:val="clear" w:color="auto" w:fill="auto"/>
            <w:vAlign w:val="center"/>
          </w:tcPr>
          <w:p w:rsidR="00883E94" w:rsidRPr="0048257F" w:rsidRDefault="00883E94" w:rsidP="00883E94">
            <w:pPr>
              <w:rPr>
                <w:ins w:id="1162" w:author="Sandra Belková" w:date="2017-03-21T13:44:00Z"/>
                <w:color w:val="000000"/>
                <w:sz w:val="22"/>
                <w:szCs w:val="22"/>
              </w:rPr>
            </w:pPr>
            <w:del w:id="1163" w:author="Hudec Branislav" w:date="2017-03-27T17:06:00Z">
              <w:r w:rsidRPr="0048257F" w:rsidDel="00767352">
                <w:rPr>
                  <w:color w:val="000000"/>
                  <w:sz w:val="22"/>
                  <w:szCs w:val="22"/>
                </w:rPr>
                <w:delText xml:space="preserve"> </w:delText>
              </w:r>
            </w:del>
            <w:ins w:id="1164" w:author="Sandra Belková" w:date="2017-03-21T13:44:00Z">
              <w:r>
                <w:rPr>
                  <w:color w:val="000000"/>
                  <w:sz w:val="22"/>
                  <w:szCs w:val="22"/>
                </w:rPr>
                <w:t xml:space="preserve">a) </w:t>
              </w:r>
              <w:r w:rsidRPr="0048257F">
                <w:rPr>
                  <w:color w:val="000000"/>
                  <w:sz w:val="22"/>
                  <w:szCs w:val="22"/>
                </w:rPr>
                <w:t>Je úspešný uchádzač zapísaný v registri partnerov verejného sektora?</w:t>
              </w:r>
            </w:ins>
          </w:p>
          <w:p w:rsidR="00883E94" w:rsidRPr="0048257F" w:rsidRDefault="00883E94" w:rsidP="00883E94">
            <w:pPr>
              <w:rPr>
                <w:ins w:id="1165" w:author="Sandra Belková" w:date="2017-03-21T13:44:00Z"/>
                <w:color w:val="000000"/>
                <w:sz w:val="22"/>
                <w:szCs w:val="22"/>
              </w:rPr>
            </w:pPr>
            <w:ins w:id="1166" w:author="Sandra Belková" w:date="2017-03-21T13:44: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883E94" w:rsidRPr="00BB2644" w:rsidRDefault="00883E94" w:rsidP="00883E94">
            <w:pPr>
              <w:rPr>
                <w:sz w:val="22"/>
                <w:szCs w:val="22"/>
              </w:rPr>
            </w:pPr>
            <w:ins w:id="1167" w:author="Sandra Belková" w:date="2017-03-21T13:44: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168" w:author="Sandra Belková" w:date="2017-02-02T09:24:00Z">
              <w:r w:rsidRPr="00BB2644" w:rsidDel="00FE44EB">
                <w:rPr>
                  <w:color w:val="000000"/>
                  <w:sz w:val="22"/>
                  <w:szCs w:val="22"/>
                </w:rPr>
                <w:delText>19</w:delText>
              </w:r>
            </w:del>
            <w:ins w:id="1169" w:author="Sandra Belková" w:date="2017-02-02T09:24:00Z">
              <w:r w:rsidR="00FE44EB">
                <w:rPr>
                  <w:color w:val="000000"/>
                  <w:sz w:val="22"/>
                  <w:szCs w:val="22"/>
                </w:rPr>
                <w:t>20</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70"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117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171" w:author="Kramár Róbert" w:date="2017-01-11T15:14:00Z">
              <w:r w:rsidRPr="00BB2644" w:rsidDel="00372627">
                <w:rPr>
                  <w:color w:val="000000"/>
                  <w:sz w:val="22"/>
                  <w:szCs w:val="22"/>
                </w:rPr>
                <w:delText>ITMS</w:delText>
              </w:r>
            </w:del>
            <w:ins w:id="1172"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173" w:author="Kramár Róbert" w:date="2017-01-20T13:05:00Z"/>
        </w:trPr>
        <w:tc>
          <w:tcPr>
            <w:tcW w:w="3559" w:type="dxa"/>
            <w:gridSpan w:val="2"/>
            <w:shd w:val="clear" w:color="auto" w:fill="auto"/>
            <w:vAlign w:val="center"/>
          </w:tcPr>
          <w:p w:rsidR="00736826" w:rsidRPr="00BB2644" w:rsidRDefault="00736826" w:rsidP="00BB2644">
            <w:pPr>
              <w:rPr>
                <w:ins w:id="1174" w:author="Kramár Róbert" w:date="2017-01-20T13:05:00Z"/>
                <w:color w:val="000000"/>
                <w:sz w:val="22"/>
                <w:szCs w:val="22"/>
              </w:rPr>
            </w:pPr>
            <w:ins w:id="1175" w:author="Kramár Róbert" w:date="2017-01-20T13:05: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176" w:author="Kramár Róbert" w:date="2017-01-20T13:05: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77"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117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178" w:author="Kramár Róbert" w:date="2017-01-11T15:14:00Z">
              <w:r w:rsidRPr="00BB2644" w:rsidDel="00372627">
                <w:rPr>
                  <w:color w:val="000000"/>
                  <w:sz w:val="22"/>
                  <w:szCs w:val="22"/>
                </w:rPr>
                <w:delText>ITMS</w:delText>
              </w:r>
            </w:del>
            <w:ins w:id="1179"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180" w:author="Kramár Róbert" w:date="2017-01-20T13:05:00Z"/>
        </w:trPr>
        <w:tc>
          <w:tcPr>
            <w:tcW w:w="3559" w:type="dxa"/>
            <w:gridSpan w:val="2"/>
            <w:shd w:val="clear" w:color="auto" w:fill="auto"/>
            <w:vAlign w:val="center"/>
          </w:tcPr>
          <w:p w:rsidR="00736826" w:rsidRPr="00BB2644" w:rsidRDefault="00736826" w:rsidP="00BB2644">
            <w:pPr>
              <w:rPr>
                <w:ins w:id="1181" w:author="Kramár Róbert" w:date="2017-01-20T13:05:00Z"/>
                <w:color w:val="000000"/>
                <w:sz w:val="22"/>
                <w:szCs w:val="22"/>
              </w:rPr>
            </w:pPr>
            <w:ins w:id="1182" w:author="Kramár Róbert" w:date="2017-01-20T13:05: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183" w:author="Kramár Róbert" w:date="2017-01-20T13:05: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ins w:id="1184" w:author="Sandra Belková" w:date="2017-02-02T09:24:00Z">
              <w:r>
                <w:rPr>
                  <w:color w:val="000000"/>
                  <w:sz w:val="22"/>
                  <w:szCs w:val="22"/>
                </w:rPr>
                <w:lastRenderedPageBreak/>
                <w:t>32</w:t>
              </w:r>
            </w:ins>
          </w:p>
        </w:tc>
        <w:tc>
          <w:tcPr>
            <w:tcW w:w="4820" w:type="dxa"/>
            <w:gridSpan w:val="2"/>
            <w:vMerge w:val="restart"/>
            <w:shd w:val="clear" w:color="auto" w:fill="auto"/>
            <w:vAlign w:val="center"/>
          </w:tcPr>
          <w:p w:rsidR="00B36031" w:rsidRPr="0048257F" w:rsidRDefault="00B36031" w:rsidP="00B36031">
            <w:pPr>
              <w:rPr>
                <w:ins w:id="1185" w:author="Sandra Belková" w:date="2017-03-21T13:52:00Z"/>
                <w:color w:val="000000"/>
                <w:sz w:val="22"/>
                <w:szCs w:val="22"/>
              </w:rPr>
            </w:pPr>
            <w:del w:id="1186" w:author="Hudec Branislav" w:date="2017-03-27T17:06:00Z">
              <w:r w:rsidRPr="0048257F" w:rsidDel="00767352">
                <w:rPr>
                  <w:color w:val="000000"/>
                  <w:sz w:val="22"/>
                  <w:szCs w:val="22"/>
                </w:rPr>
                <w:delText xml:space="preserve"> </w:delText>
              </w:r>
            </w:del>
            <w:ins w:id="1187" w:author="Sandra Belková" w:date="2017-03-21T13:52:00Z">
              <w:r>
                <w:rPr>
                  <w:color w:val="000000"/>
                  <w:sz w:val="22"/>
                  <w:szCs w:val="22"/>
                </w:rPr>
                <w:t xml:space="preserve">a) </w:t>
              </w:r>
              <w:r w:rsidRPr="0048257F">
                <w:rPr>
                  <w:color w:val="000000"/>
                  <w:sz w:val="22"/>
                  <w:szCs w:val="22"/>
                </w:rPr>
                <w:t>Je úspešný uchádzač zapísaný v registri partnerov verejného sektora?</w:t>
              </w:r>
            </w:ins>
          </w:p>
          <w:p w:rsidR="00B36031" w:rsidRPr="0048257F" w:rsidRDefault="00B36031" w:rsidP="00B36031">
            <w:pPr>
              <w:rPr>
                <w:ins w:id="1188" w:author="Sandra Belková" w:date="2017-03-21T13:52:00Z"/>
                <w:color w:val="000000"/>
                <w:sz w:val="22"/>
                <w:szCs w:val="22"/>
              </w:rPr>
            </w:pPr>
            <w:ins w:id="1189" w:author="Sandra Belková" w:date="2017-03-21T13:52: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B36031" w:rsidRPr="00BB2644" w:rsidRDefault="00B36031" w:rsidP="00B36031">
            <w:pPr>
              <w:rPr>
                <w:color w:val="000000"/>
                <w:sz w:val="22"/>
                <w:szCs w:val="22"/>
              </w:rPr>
            </w:pPr>
            <w:ins w:id="1190" w:author="Sandra Belková" w:date="2017-03-21T13:52: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del w:id="1191" w:author="Sandra Belková" w:date="2017-02-02T09:24:00Z">
              <w:r w:rsidRPr="00BB2644" w:rsidDel="00FE44EB">
                <w:rPr>
                  <w:color w:val="000000"/>
                  <w:sz w:val="22"/>
                  <w:szCs w:val="22"/>
                </w:rPr>
                <w:delText>32</w:delText>
              </w:r>
            </w:del>
            <w:ins w:id="1192" w:author="Sandra Belková" w:date="2017-02-02T09:24:00Z">
              <w:r>
                <w:rPr>
                  <w:color w:val="000000"/>
                  <w:sz w:val="22"/>
                  <w:szCs w:val="22"/>
                </w:rPr>
                <w:t>33</w:t>
              </w:r>
            </w:ins>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193" w:author="Sandra Belková" w:date="2017-02-02T09:24:00Z">
              <w:r w:rsidRPr="00BB2644" w:rsidDel="00FE44EB">
                <w:rPr>
                  <w:color w:val="000000"/>
                  <w:sz w:val="22"/>
                  <w:szCs w:val="22"/>
                </w:rPr>
                <w:delText>33</w:delText>
              </w:r>
            </w:del>
            <w:ins w:id="1194" w:author="Sandra Belková" w:date="2017-02-02T09:24:00Z">
              <w:r w:rsidR="00FE44EB">
                <w:rPr>
                  <w:color w:val="000000"/>
                  <w:sz w:val="22"/>
                  <w:szCs w:val="22"/>
                </w:rPr>
                <w:t>34</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95" w:name="KZ_37"/>
            <w:r w:rsidRPr="00BB2644">
              <w:rPr>
                <w:b/>
                <w:bCs/>
                <w:color w:val="FFFFFF"/>
              </w:rPr>
              <w:lastRenderedPageBreak/>
              <w:t>Kontrolný zoznam k</w:t>
            </w:r>
            <w:del w:id="1196" w:author="Kramár Róbert" w:date="2017-01-11T15:17:00Z">
              <w:r w:rsidRPr="00BB2644" w:rsidDel="00AE7305">
                <w:rPr>
                  <w:b/>
                  <w:bCs/>
                  <w:color w:val="FFFFFF"/>
                </w:rPr>
                <w:delText xml:space="preserve"> </w:delText>
              </w:r>
            </w:del>
            <w:ins w:id="1197" w:author="Kramár Róbert" w:date="2017-01-11T15:17:00Z">
              <w:r w:rsidR="00AE7305">
                <w:rPr>
                  <w:b/>
                  <w:bCs/>
                  <w:color w:val="FFFFFF"/>
                </w:rPr>
                <w:t> </w:t>
              </w:r>
            </w:ins>
            <w:r w:rsidR="00432B14">
              <w:rPr>
                <w:b/>
                <w:bCs/>
                <w:color w:val="FFFFFF"/>
              </w:rPr>
              <w:t>finančnej</w:t>
            </w:r>
            <w:ins w:id="1198" w:author="Kramár Róbert" w:date="2017-01-11T15:17:00Z">
              <w:r w:rsidR="00AE7305">
                <w:rPr>
                  <w:b/>
                  <w:bCs/>
                  <w:color w:val="FFFFFF"/>
                </w:rPr>
                <w:t xml:space="preserve"> </w:t>
              </w:r>
            </w:ins>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119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199" w:author="Kramár Róbert" w:date="2017-01-11T15:14:00Z">
              <w:r w:rsidRPr="00BB2644" w:rsidDel="00372627">
                <w:rPr>
                  <w:color w:val="000000"/>
                  <w:sz w:val="22"/>
                  <w:szCs w:val="22"/>
                </w:rPr>
                <w:delText>ITMS</w:delText>
              </w:r>
            </w:del>
            <w:ins w:id="1200"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201" w:author="Kramár Róbert" w:date="2017-01-20T13:05:00Z"/>
        </w:trPr>
        <w:tc>
          <w:tcPr>
            <w:tcW w:w="3559" w:type="dxa"/>
            <w:gridSpan w:val="2"/>
            <w:shd w:val="clear" w:color="auto" w:fill="auto"/>
            <w:vAlign w:val="center"/>
          </w:tcPr>
          <w:p w:rsidR="00736826" w:rsidRPr="00BB2644" w:rsidRDefault="00736826" w:rsidP="00BB2644">
            <w:pPr>
              <w:rPr>
                <w:ins w:id="1202" w:author="Kramár Róbert" w:date="2017-01-20T13:05:00Z"/>
                <w:color w:val="000000"/>
                <w:sz w:val="22"/>
                <w:szCs w:val="22"/>
              </w:rPr>
            </w:pPr>
            <w:ins w:id="1203" w:author="Kramár Róbert" w:date="2017-01-20T13:05: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204" w:author="Kramár Róbert" w:date="2017-01-20T13:05: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del w:id="1205" w:author="Kramár Róbert" w:date="2017-01-11T15:14:00Z">
              <w:r w:rsidRPr="00BB2644" w:rsidDel="00372627">
                <w:rPr>
                  <w:color w:val="000000"/>
                  <w:sz w:val="22"/>
                  <w:szCs w:val="22"/>
                </w:rPr>
                <w:delText>ITMS</w:delText>
              </w:r>
            </w:del>
            <w:ins w:id="1206"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ins w:id="1207" w:author="Sandra Belková" w:date="2017-02-02T09:24:00Z">
              <w:r>
                <w:rPr>
                  <w:color w:val="000000"/>
                  <w:sz w:val="22"/>
                  <w:szCs w:val="22"/>
                </w:rPr>
                <w:t>9</w:t>
              </w:r>
            </w:ins>
          </w:p>
        </w:tc>
        <w:tc>
          <w:tcPr>
            <w:tcW w:w="4820" w:type="dxa"/>
            <w:gridSpan w:val="2"/>
            <w:vMerge w:val="restart"/>
            <w:shd w:val="clear" w:color="auto" w:fill="auto"/>
            <w:vAlign w:val="center"/>
          </w:tcPr>
          <w:p w:rsidR="0059746D" w:rsidRPr="0048257F" w:rsidRDefault="0059746D" w:rsidP="0059746D">
            <w:pPr>
              <w:rPr>
                <w:ins w:id="1208" w:author="Sandra Belková" w:date="2017-03-21T13:54:00Z"/>
                <w:color w:val="000000"/>
                <w:sz w:val="22"/>
                <w:szCs w:val="22"/>
              </w:rPr>
            </w:pPr>
            <w:ins w:id="1209" w:author="Sandra Belková" w:date="2017-03-21T13:54:00Z">
              <w:r>
                <w:rPr>
                  <w:color w:val="000000"/>
                  <w:sz w:val="22"/>
                  <w:szCs w:val="22"/>
                </w:rPr>
                <w:t xml:space="preserve">a) </w:t>
              </w:r>
              <w:r w:rsidRPr="0048257F">
                <w:rPr>
                  <w:color w:val="000000"/>
                  <w:sz w:val="22"/>
                  <w:szCs w:val="22"/>
                </w:rPr>
                <w:t>Je úspešný uchádzač zapísaný v registri partnerov verejného sektora?</w:t>
              </w:r>
            </w:ins>
          </w:p>
          <w:p w:rsidR="0059746D" w:rsidRPr="0048257F" w:rsidRDefault="0059746D" w:rsidP="0059746D">
            <w:pPr>
              <w:rPr>
                <w:ins w:id="1210" w:author="Sandra Belková" w:date="2017-03-21T13:54:00Z"/>
                <w:color w:val="000000"/>
                <w:sz w:val="22"/>
                <w:szCs w:val="22"/>
              </w:rPr>
            </w:pPr>
            <w:ins w:id="1211" w:author="Sandra Belková" w:date="2017-03-21T13:54: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59746D" w:rsidRPr="00BB2644" w:rsidRDefault="0059746D" w:rsidP="0059746D">
            <w:pPr>
              <w:rPr>
                <w:color w:val="000000"/>
                <w:sz w:val="22"/>
                <w:szCs w:val="22"/>
              </w:rPr>
            </w:pPr>
            <w:ins w:id="1212" w:author="Sandra Belková" w:date="2017-03-21T13:54:00Z">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del w:id="1213" w:author="Sandra Belková" w:date="2017-02-02T09:24:00Z">
              <w:r w:rsidRPr="00BB2644" w:rsidDel="00FE44EB">
                <w:rPr>
                  <w:color w:val="000000"/>
                  <w:sz w:val="22"/>
                  <w:szCs w:val="22"/>
                </w:rPr>
                <w:lastRenderedPageBreak/>
                <w:delText>9</w:delText>
              </w:r>
            </w:del>
            <w:ins w:id="1214" w:author="Sandra Belková" w:date="2017-02-02T09:24:00Z">
              <w:r>
                <w:rPr>
                  <w:color w:val="000000"/>
                  <w:sz w:val="22"/>
                  <w:szCs w:val="22"/>
                </w:rPr>
                <w:t>10</w:t>
              </w:r>
            </w:ins>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del w:id="1215" w:author="Sandra Belková" w:date="2017-02-02T09:24:00Z">
              <w:r w:rsidRPr="00BB2644" w:rsidDel="00FE44EB">
                <w:rPr>
                  <w:color w:val="000000"/>
                  <w:sz w:val="22"/>
                  <w:szCs w:val="22"/>
                </w:rPr>
                <w:delText>10</w:delText>
              </w:r>
            </w:del>
            <w:ins w:id="1216" w:author="Sandra Belková" w:date="2017-02-02T09:24:00Z">
              <w:r>
                <w:rPr>
                  <w:color w:val="000000"/>
                  <w:sz w:val="22"/>
                  <w:szCs w:val="22"/>
                </w:rPr>
                <w:t>11</w:t>
              </w:r>
            </w:ins>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59746D" w:rsidRPr="00A54276" w:rsidRDefault="0059746D" w:rsidP="0059746D">
            <w:r w:rsidRPr="00B64015">
              <w:rPr>
                <w:sz w:val="20"/>
                <w:szCs w:val="20"/>
              </w:rPr>
              <w:t xml:space="preserve">Na základe overených skutočností potvrdzujem, že </w:t>
            </w:r>
            <w:r>
              <w:rPr>
                <w:sz w:val="20"/>
                <w:szCs w:val="20"/>
              </w:rPr>
              <w:t xml:space="preserve"> </w:t>
            </w:r>
            <w:sdt>
              <w:sdtPr>
                <w:rPr>
                  <w:sz w:val="20"/>
                  <w:szCs w:val="20"/>
                </w:rPr>
                <w:id w:val="-1686200475"/>
                <w:placeholder>
                  <w:docPart w:val="5C8725CF0F3F4E83A1A1A0E7D9EFBDF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17"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121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218" w:author="Kramár Róbert" w:date="2017-01-11T15:14:00Z">
              <w:r w:rsidRPr="00BB2644" w:rsidDel="00372627">
                <w:rPr>
                  <w:color w:val="000000"/>
                  <w:sz w:val="22"/>
                  <w:szCs w:val="22"/>
                </w:rPr>
                <w:delText>ITMS</w:delText>
              </w:r>
            </w:del>
            <w:ins w:id="1219"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ins w:id="1220" w:author="Kramár Róbert" w:date="2017-01-20T13:14:00Z"/>
        </w:trPr>
        <w:tc>
          <w:tcPr>
            <w:tcW w:w="3559" w:type="dxa"/>
            <w:gridSpan w:val="2"/>
            <w:shd w:val="clear" w:color="auto" w:fill="auto"/>
            <w:vAlign w:val="center"/>
          </w:tcPr>
          <w:p w:rsidR="00736826" w:rsidRPr="00BB2644" w:rsidRDefault="00736826" w:rsidP="00BB2644">
            <w:pPr>
              <w:rPr>
                <w:ins w:id="1221" w:author="Kramár Róbert" w:date="2017-01-20T13:14:00Z"/>
                <w:color w:val="000000"/>
                <w:sz w:val="22"/>
                <w:szCs w:val="22"/>
              </w:rPr>
            </w:pPr>
            <w:ins w:id="1222" w:author="Kramár Róbert" w:date="2017-01-20T13:14: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736826" w:rsidRPr="00BB2644" w:rsidRDefault="00736826" w:rsidP="00BB2644">
            <w:pPr>
              <w:rPr>
                <w:ins w:id="1223" w:author="Kramár Róbert" w:date="2017-01-20T13:14: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del w:id="1224" w:author="Kramár Róbert" w:date="2017-01-11T15:14:00Z">
              <w:r w:rsidRPr="00BB2644" w:rsidDel="00372627">
                <w:rPr>
                  <w:color w:val="000000"/>
                  <w:sz w:val="22"/>
                  <w:szCs w:val="22"/>
                </w:rPr>
                <w:delText>ITMS</w:delText>
              </w:r>
            </w:del>
            <w:ins w:id="1225"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ins w:id="1226" w:author="Sandra Belková" w:date="2017-02-02T09:24:00Z">
              <w:r>
                <w:rPr>
                  <w:color w:val="000000"/>
                  <w:sz w:val="22"/>
                  <w:szCs w:val="22"/>
                </w:rPr>
                <w:t>15</w:t>
              </w:r>
            </w:ins>
          </w:p>
        </w:tc>
        <w:tc>
          <w:tcPr>
            <w:tcW w:w="4820" w:type="dxa"/>
            <w:gridSpan w:val="2"/>
            <w:vMerge w:val="restart"/>
            <w:shd w:val="clear" w:color="auto" w:fill="auto"/>
            <w:vAlign w:val="center"/>
          </w:tcPr>
          <w:p w:rsidR="00375C76" w:rsidRPr="0048257F" w:rsidRDefault="00375C76" w:rsidP="00375C76">
            <w:pPr>
              <w:rPr>
                <w:ins w:id="1227" w:author="Sandra Belková" w:date="2017-03-21T13:57:00Z"/>
                <w:color w:val="000000"/>
                <w:sz w:val="22"/>
                <w:szCs w:val="22"/>
              </w:rPr>
            </w:pPr>
            <w:del w:id="1228" w:author="Hudec Branislav" w:date="2017-03-27T17:07:00Z">
              <w:r w:rsidRPr="0048257F" w:rsidDel="00767352">
                <w:rPr>
                  <w:color w:val="000000"/>
                  <w:sz w:val="22"/>
                  <w:szCs w:val="22"/>
                </w:rPr>
                <w:delText xml:space="preserve"> </w:delText>
              </w:r>
            </w:del>
            <w:ins w:id="1229" w:author="Sandra Belková" w:date="2017-03-21T13:57:00Z">
              <w:r>
                <w:rPr>
                  <w:color w:val="000000"/>
                  <w:sz w:val="22"/>
                  <w:szCs w:val="22"/>
                </w:rPr>
                <w:t xml:space="preserve">a) </w:t>
              </w:r>
              <w:r w:rsidRPr="0048257F">
                <w:rPr>
                  <w:color w:val="000000"/>
                  <w:sz w:val="22"/>
                  <w:szCs w:val="22"/>
                </w:rPr>
                <w:t>Je úspešný uchádzač zapísaný v registri partnerov verejného sektora?</w:t>
              </w:r>
            </w:ins>
          </w:p>
          <w:p w:rsidR="00375C76" w:rsidRPr="0048257F" w:rsidRDefault="00375C76" w:rsidP="00375C76">
            <w:pPr>
              <w:rPr>
                <w:ins w:id="1230" w:author="Sandra Belková" w:date="2017-03-21T13:57:00Z"/>
                <w:color w:val="000000"/>
                <w:sz w:val="22"/>
                <w:szCs w:val="22"/>
              </w:rPr>
            </w:pPr>
            <w:ins w:id="1231" w:author="Sandra Belková" w:date="2017-03-21T13:57: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375C76" w:rsidRPr="00BB2644" w:rsidRDefault="00375C76" w:rsidP="00375C76">
            <w:pPr>
              <w:rPr>
                <w:sz w:val="22"/>
                <w:szCs w:val="22"/>
              </w:rPr>
            </w:pPr>
            <w:ins w:id="1232" w:author="Sandra Belková" w:date="2017-03-21T13:57: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1233" w:author="Sandra Belková" w:date="2017-02-02T09:24:00Z">
              <w:r w:rsidRPr="00BB2644" w:rsidDel="00FE44EB">
                <w:rPr>
                  <w:color w:val="000000"/>
                  <w:sz w:val="22"/>
                  <w:szCs w:val="22"/>
                </w:rPr>
                <w:delText>15</w:delText>
              </w:r>
            </w:del>
            <w:ins w:id="1234" w:author="Sandra Belková" w:date="2017-02-02T09:24:00Z">
              <w:r w:rsidR="00FE44EB">
                <w:rPr>
                  <w:color w:val="000000"/>
                  <w:sz w:val="22"/>
                  <w:szCs w:val="22"/>
                </w:rPr>
                <w:t>16</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235" w:author="Sandra Belková" w:date="2017-02-02T09:24:00Z">
              <w:r w:rsidRPr="00BB2644" w:rsidDel="00FE44EB">
                <w:rPr>
                  <w:color w:val="000000"/>
                  <w:sz w:val="22"/>
                  <w:szCs w:val="22"/>
                </w:rPr>
                <w:delText>16</w:delText>
              </w:r>
            </w:del>
            <w:ins w:id="1236" w:author="Sandra Belková" w:date="2017-02-02T09:24:00Z">
              <w:r w:rsidR="00FE44EB">
                <w:rPr>
                  <w:color w:val="000000"/>
                  <w:sz w:val="22"/>
                  <w:szCs w:val="22"/>
                </w:rPr>
                <w:t>17</w:t>
              </w:r>
            </w:ins>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1237" w:name="KZ_3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del w:id="1238" w:author="Kramár Róbert" w:date="2017-01-12T09:06:00Z">
              <w:r w:rsidRPr="00BB2644" w:rsidDel="00912B9C">
                <w:rPr>
                  <w:b/>
                  <w:bCs/>
                  <w:color w:val="FFFFFF"/>
                </w:rPr>
                <w:delText>O</w:delText>
              </w:r>
            </w:del>
            <w:ins w:id="1239" w:author="Kramár Róbert" w:date="2017-01-12T09:06:00Z">
              <w:r w:rsidR="00912B9C">
                <w:rPr>
                  <w:b/>
                  <w:bCs/>
                  <w:color w:val="FFFFFF"/>
                </w:rPr>
                <w:t xml:space="preserve"> obstarávania</w:t>
              </w:r>
            </w:ins>
            <w:r w:rsidRPr="00BB2644">
              <w:rPr>
                <w:b/>
                <w:bCs/>
                <w:color w:val="FFFFFF"/>
              </w:rPr>
              <w:br/>
            </w:r>
            <w:proofErr w:type="spellStart"/>
            <w:r w:rsidR="002A537C" w:rsidRPr="002A537C">
              <w:rPr>
                <w:b/>
                <w:bCs/>
                <w:color w:val="FFFFFF"/>
              </w:rPr>
              <w:t>In-house</w:t>
            </w:r>
            <w:proofErr w:type="spellEnd"/>
            <w:r w:rsidR="002A537C" w:rsidRPr="002A537C">
              <w:rPr>
                <w:b/>
                <w:bCs/>
                <w:color w:val="FFFFFF"/>
              </w:rPr>
              <w:t xml:space="preserve"> zákazka - štandardná ex-post kontrola</w:t>
            </w:r>
          </w:p>
        </w:tc>
      </w:tr>
      <w:bookmarkEnd w:id="12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240" w:author="Kramár Róbert" w:date="2017-01-11T15:14:00Z">
              <w:r w:rsidRPr="00BB2644" w:rsidDel="00372627">
                <w:rPr>
                  <w:color w:val="000000"/>
                  <w:sz w:val="22"/>
                  <w:szCs w:val="22"/>
                </w:rPr>
                <w:delText>ITMS</w:delText>
              </w:r>
            </w:del>
            <w:ins w:id="1241"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In-house</w:t>
            </w:r>
            <w:proofErr w:type="spellEnd"/>
            <w:r w:rsidRPr="00BB2644">
              <w:rPr>
                <w:color w:val="000000"/>
                <w:sz w:val="22"/>
                <w:szCs w:val="22"/>
              </w:rPr>
              <w:t xml:space="preserv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ins w:id="1242" w:author="Kramár Róbert" w:date="2017-01-20T13:14:00Z"/>
        </w:trPr>
        <w:tc>
          <w:tcPr>
            <w:tcW w:w="3559" w:type="dxa"/>
            <w:gridSpan w:val="2"/>
            <w:shd w:val="clear" w:color="auto" w:fill="auto"/>
            <w:vAlign w:val="center"/>
          </w:tcPr>
          <w:p w:rsidR="00113951" w:rsidRPr="00BB2644" w:rsidRDefault="00113951" w:rsidP="00BB2644">
            <w:pPr>
              <w:rPr>
                <w:ins w:id="1243" w:author="Kramár Róbert" w:date="2017-01-20T13:14:00Z"/>
                <w:color w:val="000000"/>
                <w:sz w:val="22"/>
                <w:szCs w:val="22"/>
              </w:rPr>
            </w:pPr>
            <w:ins w:id="1244" w:author="Kramár Róbert" w:date="2017-01-20T13:14: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113951" w:rsidRPr="00BB2644" w:rsidRDefault="00113951" w:rsidP="00BB2644">
            <w:pPr>
              <w:rPr>
                <w:ins w:id="1245" w:author="Kramár Róbert" w:date="2017-01-20T13:14: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del w:id="1246" w:author="Kramár Róbert" w:date="2017-01-11T15:14:00Z">
              <w:r w:rsidRPr="00BB2644" w:rsidDel="00372627">
                <w:rPr>
                  <w:color w:val="000000"/>
                  <w:sz w:val="22"/>
                  <w:szCs w:val="22"/>
                </w:rPr>
                <w:delText>ITMS</w:delText>
              </w:r>
            </w:del>
            <w:ins w:id="1247"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w:t>
            </w:r>
            <w:proofErr w:type="spellStart"/>
            <w:r w:rsidRPr="00BB2644">
              <w:rPr>
                <w:color w:val="000000"/>
                <w:sz w:val="22"/>
                <w:szCs w:val="22"/>
              </w:rPr>
              <w:t>in-house</w:t>
            </w:r>
            <w:proofErr w:type="spellEnd"/>
            <w:r w:rsidRPr="00BB2644">
              <w:rPr>
                <w:color w:val="000000"/>
                <w:sz w:val="22"/>
                <w:szCs w:val="22"/>
              </w:rPr>
              <w:t xml:space="preserve">" spôsobom bolo toto zadanie vykonané v súlade s príslušným metodickým pokynom CKO k zadávaniu </w:t>
            </w:r>
            <w:proofErr w:type="spellStart"/>
            <w:r w:rsidRPr="00BB2644">
              <w:rPr>
                <w:color w:val="000000"/>
                <w:sz w:val="22"/>
                <w:szCs w:val="22"/>
              </w:rPr>
              <w:t>in-house</w:t>
            </w:r>
            <w:proofErr w:type="spellEnd"/>
            <w:r w:rsidRPr="00BB2644">
              <w:rPr>
                <w:color w:val="000000"/>
                <w:sz w:val="22"/>
                <w:szCs w:val="22"/>
              </w:rPr>
              <w:t xml:space="preserv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ins w:id="1248" w:author="Sandra Belková" w:date="2017-02-02T09:25:00Z">
              <w:r>
                <w:rPr>
                  <w:color w:val="000000"/>
                  <w:sz w:val="22"/>
                  <w:szCs w:val="22"/>
                </w:rPr>
                <w:t>6</w:t>
              </w:r>
            </w:ins>
          </w:p>
        </w:tc>
        <w:tc>
          <w:tcPr>
            <w:tcW w:w="4820" w:type="dxa"/>
            <w:gridSpan w:val="2"/>
            <w:vMerge w:val="restart"/>
            <w:shd w:val="clear" w:color="auto" w:fill="auto"/>
            <w:vAlign w:val="center"/>
          </w:tcPr>
          <w:p w:rsidR="009B67E5" w:rsidRPr="0048257F" w:rsidRDefault="009B67E5" w:rsidP="009B67E5">
            <w:pPr>
              <w:rPr>
                <w:ins w:id="1249" w:author="Sandra Belková" w:date="2017-03-21T13:57:00Z"/>
                <w:color w:val="000000"/>
                <w:sz w:val="22"/>
                <w:szCs w:val="22"/>
              </w:rPr>
            </w:pPr>
            <w:ins w:id="1250" w:author="Sandra Belková" w:date="2017-03-21T13:57:00Z">
              <w:r>
                <w:rPr>
                  <w:color w:val="000000"/>
                  <w:sz w:val="22"/>
                  <w:szCs w:val="22"/>
                </w:rPr>
                <w:t xml:space="preserve">a) </w:t>
              </w:r>
              <w:r w:rsidRPr="0048257F">
                <w:rPr>
                  <w:color w:val="000000"/>
                  <w:sz w:val="22"/>
                  <w:szCs w:val="22"/>
                </w:rPr>
                <w:t>Je úspešný uchádzač zapísaný v registri partnerov verejného sektora?</w:t>
              </w:r>
            </w:ins>
          </w:p>
          <w:p w:rsidR="009B67E5" w:rsidRPr="0048257F" w:rsidRDefault="009B67E5" w:rsidP="009B67E5">
            <w:pPr>
              <w:rPr>
                <w:ins w:id="1251" w:author="Sandra Belková" w:date="2017-03-21T13:57:00Z"/>
                <w:color w:val="000000"/>
                <w:sz w:val="22"/>
                <w:szCs w:val="22"/>
              </w:rPr>
            </w:pPr>
            <w:ins w:id="1252" w:author="Sandra Belková" w:date="2017-03-21T13:57: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9B67E5" w:rsidRPr="00BB2644" w:rsidRDefault="009B67E5" w:rsidP="009B67E5">
            <w:pPr>
              <w:rPr>
                <w:color w:val="000000"/>
                <w:sz w:val="22"/>
                <w:szCs w:val="22"/>
              </w:rPr>
            </w:pPr>
            <w:ins w:id="1253" w:author="Sandra Belková" w:date="2017-03-21T13:57: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del w:id="1254" w:author="Sandra Belková" w:date="2017-02-02T09:25:00Z">
              <w:r w:rsidRPr="00BB2644" w:rsidDel="00FE44EB">
                <w:rPr>
                  <w:color w:val="000000"/>
                  <w:sz w:val="22"/>
                  <w:szCs w:val="22"/>
                </w:rPr>
                <w:delText>6</w:delText>
              </w:r>
            </w:del>
            <w:ins w:id="1255" w:author="Sandra Belková" w:date="2017-02-02T09:25:00Z">
              <w:r>
                <w:rPr>
                  <w:color w:val="000000"/>
                  <w:sz w:val="22"/>
                  <w:szCs w:val="22"/>
                </w:rPr>
                <w:t>7</w:t>
              </w:r>
            </w:ins>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del w:id="1256" w:author="Sandra Belková" w:date="2017-02-02T09:25:00Z">
              <w:r w:rsidRPr="00BB2644" w:rsidDel="00FE44EB">
                <w:rPr>
                  <w:color w:val="000000"/>
                  <w:sz w:val="22"/>
                  <w:szCs w:val="22"/>
                </w:rPr>
                <w:delText>7</w:delText>
              </w:r>
            </w:del>
            <w:ins w:id="1257" w:author="Sandra Belková" w:date="2017-02-02T09:25:00Z">
              <w:r>
                <w:rPr>
                  <w:color w:val="000000"/>
                  <w:sz w:val="22"/>
                  <w:szCs w:val="22"/>
                </w:rPr>
                <w:t>8</w:t>
              </w:r>
            </w:ins>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B67E5" w:rsidRPr="00A54276" w:rsidRDefault="009B67E5" w:rsidP="009B67E5">
            <w:r w:rsidRPr="00B64015">
              <w:rPr>
                <w:sz w:val="20"/>
                <w:szCs w:val="20"/>
              </w:rPr>
              <w:t xml:space="preserve">Na základe overených skutočností potvrdzujem, že </w:t>
            </w:r>
            <w:r>
              <w:rPr>
                <w:sz w:val="20"/>
                <w:szCs w:val="20"/>
              </w:rPr>
              <w:t xml:space="preserve"> </w:t>
            </w:r>
            <w:sdt>
              <w:sdtPr>
                <w:rPr>
                  <w:sz w:val="20"/>
                  <w:szCs w:val="20"/>
                </w:rPr>
                <w:id w:val="-589691930"/>
                <w:placeholder>
                  <w:docPart w:val="AD735481F82B46E7AF11536164E7FD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58"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ins w:id="1259" w:author="Kramár Róbert" w:date="2017-01-12T09:07:00Z">
              <w:r w:rsidR="00912B9C">
                <w:rPr>
                  <w:b/>
                  <w:bCs/>
                  <w:color w:val="FFFFFF"/>
                </w:rPr>
                <w:t>obstarávania</w:t>
              </w:r>
            </w:ins>
            <w:del w:id="1260" w:author="Kramár Róbert" w:date="2017-01-12T09:07:00Z">
              <w:r w:rsidRPr="00BB2644" w:rsidDel="00912B9C">
                <w:rPr>
                  <w:b/>
                  <w:bCs/>
                  <w:color w:val="FFFFFF"/>
                </w:rPr>
                <w:delText>O</w:delText>
              </w:r>
            </w:del>
            <w:r w:rsidRPr="00BB2644">
              <w:rPr>
                <w:b/>
                <w:bCs/>
                <w:color w:val="FFFFFF"/>
              </w:rPr>
              <w:br/>
            </w:r>
            <w:r w:rsidR="002A537C" w:rsidRPr="002A537C">
              <w:rPr>
                <w:b/>
                <w:bCs/>
                <w:color w:val="FFFFFF"/>
              </w:rPr>
              <w:t>Výnimka podľa § 1 ZVO - štandardná ex-post kontrola</w:t>
            </w:r>
          </w:p>
        </w:tc>
      </w:tr>
      <w:bookmarkEnd w:id="125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261" w:author="Kramár Róbert" w:date="2017-01-11T15:14:00Z">
              <w:r w:rsidRPr="00BB2644" w:rsidDel="00372627">
                <w:rPr>
                  <w:color w:val="000000"/>
                  <w:sz w:val="22"/>
                  <w:szCs w:val="22"/>
                </w:rPr>
                <w:delText>ITMS</w:delText>
              </w:r>
            </w:del>
            <w:ins w:id="1262"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ins w:id="1263" w:author="Kramár Róbert" w:date="2017-01-20T13:14:00Z"/>
        </w:trPr>
        <w:tc>
          <w:tcPr>
            <w:tcW w:w="3559" w:type="dxa"/>
            <w:gridSpan w:val="2"/>
            <w:shd w:val="clear" w:color="auto" w:fill="auto"/>
            <w:vAlign w:val="center"/>
          </w:tcPr>
          <w:p w:rsidR="00113951" w:rsidRPr="00BB2644" w:rsidRDefault="00113951" w:rsidP="00BB2644">
            <w:pPr>
              <w:rPr>
                <w:ins w:id="1264" w:author="Kramár Róbert" w:date="2017-01-20T13:14:00Z"/>
                <w:color w:val="000000"/>
                <w:sz w:val="22"/>
                <w:szCs w:val="22"/>
              </w:rPr>
            </w:pPr>
            <w:ins w:id="1265" w:author="Kramár Róbert" w:date="2017-01-20T13:14: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
          <w:p w:rsidR="00113951" w:rsidRPr="00BB2644" w:rsidRDefault="00113951" w:rsidP="00BB2644">
            <w:pPr>
              <w:rPr>
                <w:ins w:id="1266" w:author="Kramár Róbert" w:date="2017-01-20T13:14: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del w:id="1267" w:author="Kramár Róbert" w:date="2017-01-11T15:14:00Z">
              <w:r w:rsidRPr="00BB2644" w:rsidDel="00372627">
                <w:rPr>
                  <w:color w:val="000000"/>
                  <w:sz w:val="22"/>
                  <w:szCs w:val="22"/>
                </w:rPr>
                <w:delText>ITMS</w:delText>
              </w:r>
            </w:del>
            <w:ins w:id="1268"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ins w:id="1269" w:author="Sandra Belková" w:date="2017-02-02T09:25:00Z">
              <w:r>
                <w:rPr>
                  <w:color w:val="000000"/>
                  <w:sz w:val="22"/>
                  <w:szCs w:val="22"/>
                </w:rPr>
                <w:t>6</w:t>
              </w:r>
            </w:ins>
          </w:p>
        </w:tc>
        <w:tc>
          <w:tcPr>
            <w:tcW w:w="4820" w:type="dxa"/>
            <w:gridSpan w:val="2"/>
            <w:vMerge w:val="restart"/>
            <w:shd w:val="clear" w:color="auto" w:fill="auto"/>
            <w:vAlign w:val="center"/>
          </w:tcPr>
          <w:p w:rsidR="009B67E5" w:rsidRPr="0048257F" w:rsidRDefault="009B67E5" w:rsidP="009B67E5">
            <w:pPr>
              <w:rPr>
                <w:ins w:id="1270" w:author="Sandra Belková" w:date="2017-03-21T13:58:00Z"/>
                <w:color w:val="000000"/>
                <w:sz w:val="22"/>
                <w:szCs w:val="22"/>
              </w:rPr>
            </w:pPr>
            <w:del w:id="1271" w:author="Hudec Branislav" w:date="2017-03-27T17:07:00Z">
              <w:r w:rsidRPr="0048257F" w:rsidDel="00767352">
                <w:rPr>
                  <w:color w:val="000000"/>
                  <w:sz w:val="22"/>
                  <w:szCs w:val="22"/>
                </w:rPr>
                <w:delText xml:space="preserve"> </w:delText>
              </w:r>
            </w:del>
            <w:ins w:id="1272" w:author="Sandra Belková" w:date="2017-03-21T13:58:00Z">
              <w:r>
                <w:rPr>
                  <w:color w:val="000000"/>
                  <w:sz w:val="22"/>
                  <w:szCs w:val="22"/>
                </w:rPr>
                <w:t xml:space="preserve">a) </w:t>
              </w:r>
              <w:r w:rsidRPr="0048257F">
                <w:rPr>
                  <w:color w:val="000000"/>
                  <w:sz w:val="22"/>
                  <w:szCs w:val="22"/>
                </w:rPr>
                <w:t>Je úspešný uchádzač zapísaný v registri partnerov verejného sektora?</w:t>
              </w:r>
            </w:ins>
          </w:p>
          <w:p w:rsidR="009B67E5" w:rsidRPr="0048257F" w:rsidRDefault="009B67E5" w:rsidP="009B67E5">
            <w:pPr>
              <w:rPr>
                <w:ins w:id="1273" w:author="Sandra Belková" w:date="2017-03-21T13:58:00Z"/>
                <w:color w:val="000000"/>
                <w:sz w:val="22"/>
                <w:szCs w:val="22"/>
              </w:rPr>
            </w:pPr>
            <w:ins w:id="1274" w:author="Sandra Belková" w:date="2017-03-21T13:58: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9B67E5" w:rsidRPr="00BB2644" w:rsidRDefault="009B67E5" w:rsidP="009B67E5">
            <w:pPr>
              <w:rPr>
                <w:color w:val="000000"/>
                <w:sz w:val="22"/>
                <w:szCs w:val="22"/>
              </w:rPr>
            </w:pPr>
            <w:ins w:id="1275" w:author="Sandra Belková" w:date="2017-03-21T13:58: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del w:id="1276" w:author="Sandra Belková" w:date="2017-02-02T09:25:00Z">
              <w:r w:rsidRPr="00BB2644" w:rsidDel="00FE44EB">
                <w:rPr>
                  <w:color w:val="000000"/>
                  <w:sz w:val="22"/>
                  <w:szCs w:val="22"/>
                </w:rPr>
                <w:delText>6</w:delText>
              </w:r>
            </w:del>
            <w:ins w:id="1277" w:author="Sandra Belková" w:date="2017-02-02T09:25:00Z">
              <w:r w:rsidR="00FE44EB">
                <w:rPr>
                  <w:color w:val="000000"/>
                  <w:sz w:val="22"/>
                  <w:szCs w:val="22"/>
                </w:rPr>
                <w:t>7</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278" w:author="Sandra Belková" w:date="2017-02-02T09:25:00Z">
              <w:r w:rsidRPr="00BB2644" w:rsidDel="00FE44EB">
                <w:rPr>
                  <w:color w:val="000000"/>
                  <w:sz w:val="22"/>
                  <w:szCs w:val="22"/>
                </w:rPr>
                <w:delText>7</w:delText>
              </w:r>
            </w:del>
            <w:ins w:id="1279" w:author="Sandra Belková" w:date="2017-02-02T09:25:00Z">
              <w:r w:rsidR="00FE44EB">
                <w:rPr>
                  <w:color w:val="000000"/>
                  <w:sz w:val="22"/>
                  <w:szCs w:val="22"/>
                </w:rPr>
                <w:t>8</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Del="0014551B" w:rsidTr="00526B68">
        <w:trPr>
          <w:trHeight w:val="645"/>
          <w:del w:id="1280" w:author="Kramár Róbert" w:date="2017-01-10T10:01:00Z"/>
        </w:trPr>
        <w:tc>
          <w:tcPr>
            <w:tcW w:w="9087" w:type="dxa"/>
            <w:gridSpan w:val="7"/>
            <w:shd w:val="clear" w:color="000000" w:fill="60497A"/>
            <w:vAlign w:val="center"/>
            <w:hideMark/>
          </w:tcPr>
          <w:p w:rsidR="00BB2644" w:rsidRPr="00BB2644" w:rsidDel="0014551B" w:rsidRDefault="00BB2644" w:rsidP="00432B14">
            <w:pPr>
              <w:jc w:val="center"/>
              <w:rPr>
                <w:del w:id="1281" w:author="Kramár Róbert" w:date="2017-01-10T10:01:00Z"/>
                <w:b/>
                <w:bCs/>
                <w:color w:val="FFFFFF"/>
              </w:rPr>
            </w:pPr>
            <w:bookmarkStart w:id="1282" w:name="KZ_41"/>
            <w:del w:id="1283" w:author="Kramár Róbert" w:date="2017-01-10T10:01:00Z">
              <w:r w:rsidRPr="00BB2644" w:rsidDel="0014551B">
                <w:rPr>
                  <w:b/>
                  <w:bCs/>
                  <w:color w:val="FFFFFF"/>
                </w:rPr>
                <w:delText xml:space="preserve">Kontrolný zoznam k </w:delText>
              </w:r>
              <w:r w:rsidR="00432B14" w:rsidDel="0014551B">
                <w:rPr>
                  <w:b/>
                  <w:bCs/>
                  <w:color w:val="FFFFFF"/>
                </w:rPr>
                <w:delText>finančnej</w:delText>
              </w:r>
              <w:r w:rsidRPr="00BB2644" w:rsidDel="0014551B">
                <w:rPr>
                  <w:b/>
                  <w:bCs/>
                  <w:color w:val="FFFFFF"/>
                </w:rPr>
                <w:delText xml:space="preserve"> kontrole VO</w:delText>
              </w:r>
              <w:r w:rsidRPr="00BB2644" w:rsidDel="0014551B">
                <w:rPr>
                  <w:b/>
                  <w:bCs/>
                  <w:color w:val="FFFFFF"/>
                </w:rPr>
                <w:br/>
              </w:r>
              <w:r w:rsidR="003B69BD" w:rsidRPr="003B69BD" w:rsidDel="0014551B">
                <w:rPr>
                  <w:b/>
                  <w:bCs/>
                  <w:color w:val="FFFFFF"/>
                </w:rPr>
                <w:delText>Dodatok pred podpisom - 1. ex-ante kontrola</w:delText>
              </w:r>
            </w:del>
          </w:p>
        </w:tc>
      </w:tr>
      <w:bookmarkEnd w:id="1282"/>
      <w:tr w:rsidR="00BB2644" w:rsidRPr="00BB2644" w:rsidDel="0014551B" w:rsidTr="00526B68">
        <w:trPr>
          <w:trHeight w:val="330"/>
          <w:del w:id="1284" w:author="Kramár Róbert" w:date="2017-01-10T10:01:00Z"/>
        </w:trPr>
        <w:tc>
          <w:tcPr>
            <w:tcW w:w="9087" w:type="dxa"/>
            <w:gridSpan w:val="7"/>
            <w:shd w:val="clear" w:color="auto" w:fill="auto"/>
            <w:vAlign w:val="center"/>
            <w:hideMark/>
          </w:tcPr>
          <w:p w:rsidR="00BB2644" w:rsidRPr="00BB2644" w:rsidDel="0014551B" w:rsidRDefault="00BB2644" w:rsidP="00BB2644">
            <w:pPr>
              <w:jc w:val="center"/>
              <w:rPr>
                <w:del w:id="1285" w:author="Kramár Róbert" w:date="2017-01-10T10:01:00Z"/>
                <w:b/>
                <w:bCs/>
                <w:color w:val="000000"/>
                <w:sz w:val="22"/>
                <w:szCs w:val="22"/>
              </w:rPr>
            </w:pPr>
            <w:del w:id="1286" w:author="Kramár Róbert" w:date="2017-01-10T10:01:00Z">
              <w:r w:rsidRPr="00BB2644" w:rsidDel="0014551B">
                <w:rPr>
                  <w:b/>
                  <w:bCs/>
                  <w:color w:val="000000"/>
                  <w:sz w:val="22"/>
                  <w:szCs w:val="22"/>
                </w:rPr>
                <w:delText>Identifikácia programu</w:delText>
              </w:r>
            </w:del>
          </w:p>
        </w:tc>
      </w:tr>
      <w:tr w:rsidR="00BB2644" w:rsidRPr="00BB2644" w:rsidDel="0014551B" w:rsidTr="00526B68">
        <w:trPr>
          <w:trHeight w:val="300"/>
          <w:del w:id="1287" w:author="Kramár Róbert" w:date="2017-01-10T10:01:00Z"/>
        </w:trPr>
        <w:tc>
          <w:tcPr>
            <w:tcW w:w="3559" w:type="dxa"/>
            <w:gridSpan w:val="2"/>
            <w:shd w:val="clear" w:color="auto" w:fill="auto"/>
            <w:vAlign w:val="center"/>
            <w:hideMark/>
          </w:tcPr>
          <w:p w:rsidR="00BB2644" w:rsidRPr="00BB2644" w:rsidDel="0014551B" w:rsidRDefault="00BB2644" w:rsidP="00BB2644">
            <w:pPr>
              <w:rPr>
                <w:del w:id="1288" w:author="Kramár Róbert" w:date="2017-01-10T10:01:00Z"/>
                <w:color w:val="000000"/>
                <w:sz w:val="22"/>
                <w:szCs w:val="22"/>
              </w:rPr>
            </w:pPr>
            <w:del w:id="1289" w:author="Kramár Róbert" w:date="2017-01-10T10:01:00Z">
              <w:r w:rsidRPr="00BB2644" w:rsidDel="0014551B">
                <w:rPr>
                  <w:color w:val="000000"/>
                  <w:sz w:val="22"/>
                  <w:szCs w:val="22"/>
                </w:rPr>
                <w:delText>Názov programu</w:delText>
              </w:r>
            </w:del>
          </w:p>
        </w:tc>
        <w:tc>
          <w:tcPr>
            <w:tcW w:w="5528" w:type="dxa"/>
            <w:gridSpan w:val="5"/>
            <w:shd w:val="clear" w:color="auto" w:fill="auto"/>
            <w:vAlign w:val="center"/>
            <w:hideMark/>
          </w:tcPr>
          <w:p w:rsidR="00BB2644" w:rsidRPr="00BB2644" w:rsidDel="0014551B" w:rsidRDefault="00BB2644" w:rsidP="00BB2644">
            <w:pPr>
              <w:rPr>
                <w:del w:id="1290" w:author="Kramár Róbert" w:date="2017-01-10T10:01:00Z"/>
                <w:color w:val="000000"/>
                <w:sz w:val="22"/>
                <w:szCs w:val="22"/>
              </w:rPr>
            </w:pPr>
            <w:del w:id="1291" w:author="Kramár Róbert" w:date="2017-01-10T10:01:00Z">
              <w:r w:rsidRPr="00BB2644" w:rsidDel="0014551B">
                <w:rPr>
                  <w:color w:val="000000"/>
                  <w:sz w:val="22"/>
                  <w:szCs w:val="22"/>
                </w:rPr>
                <w:delText> </w:delText>
              </w:r>
            </w:del>
          </w:p>
        </w:tc>
      </w:tr>
      <w:tr w:rsidR="00BB2644" w:rsidRPr="00BB2644" w:rsidDel="0014551B" w:rsidTr="00526B68">
        <w:trPr>
          <w:trHeight w:val="660"/>
          <w:del w:id="1292" w:author="Kramár Róbert" w:date="2017-01-10T10:01:00Z"/>
        </w:trPr>
        <w:tc>
          <w:tcPr>
            <w:tcW w:w="3559" w:type="dxa"/>
            <w:gridSpan w:val="2"/>
            <w:shd w:val="clear" w:color="auto" w:fill="auto"/>
            <w:vAlign w:val="center"/>
            <w:hideMark/>
          </w:tcPr>
          <w:p w:rsidR="00BB2644" w:rsidRPr="00BB2644" w:rsidDel="0014551B" w:rsidRDefault="00BB2644" w:rsidP="00BB2644">
            <w:pPr>
              <w:rPr>
                <w:del w:id="1293" w:author="Kramár Róbert" w:date="2017-01-10T10:01:00Z"/>
                <w:color w:val="000000"/>
                <w:sz w:val="22"/>
                <w:szCs w:val="22"/>
              </w:rPr>
            </w:pPr>
            <w:del w:id="1294" w:author="Kramár Róbert" w:date="2017-01-10T10:01:00Z">
              <w:r w:rsidRPr="00BB2644" w:rsidDel="0014551B">
                <w:rPr>
                  <w:color w:val="000000"/>
                  <w:sz w:val="22"/>
                  <w:szCs w:val="22"/>
                </w:rPr>
                <w:delText>Názov opatrenia</w:delText>
              </w:r>
            </w:del>
          </w:p>
        </w:tc>
        <w:tc>
          <w:tcPr>
            <w:tcW w:w="5528" w:type="dxa"/>
            <w:gridSpan w:val="5"/>
            <w:shd w:val="clear" w:color="auto" w:fill="auto"/>
            <w:vAlign w:val="center"/>
            <w:hideMark/>
          </w:tcPr>
          <w:p w:rsidR="00BB2644" w:rsidRPr="00BB2644" w:rsidDel="0014551B" w:rsidRDefault="00BB2644" w:rsidP="00BB2644">
            <w:pPr>
              <w:rPr>
                <w:del w:id="1295" w:author="Kramár Róbert" w:date="2017-01-10T10:01:00Z"/>
                <w:color w:val="000000"/>
                <w:sz w:val="22"/>
                <w:szCs w:val="22"/>
              </w:rPr>
            </w:pPr>
            <w:del w:id="1296" w:author="Kramár Róbert" w:date="2017-01-10T10:01:00Z">
              <w:r w:rsidRPr="00BB2644" w:rsidDel="0014551B">
                <w:rPr>
                  <w:color w:val="000000"/>
                  <w:sz w:val="22"/>
                  <w:szCs w:val="22"/>
                </w:rPr>
                <w:delText> </w:delText>
              </w:r>
            </w:del>
          </w:p>
        </w:tc>
      </w:tr>
      <w:tr w:rsidR="00BB2644" w:rsidRPr="00BB2644" w:rsidDel="0014551B" w:rsidTr="00526B68">
        <w:trPr>
          <w:trHeight w:val="330"/>
          <w:del w:id="1297" w:author="Kramár Róbert" w:date="2017-01-10T10:01:00Z"/>
        </w:trPr>
        <w:tc>
          <w:tcPr>
            <w:tcW w:w="9087" w:type="dxa"/>
            <w:gridSpan w:val="7"/>
            <w:shd w:val="clear" w:color="auto" w:fill="auto"/>
            <w:vAlign w:val="center"/>
            <w:hideMark/>
          </w:tcPr>
          <w:p w:rsidR="00BB2644" w:rsidRPr="00BB2644" w:rsidDel="0014551B" w:rsidRDefault="00BB2644" w:rsidP="00BB2644">
            <w:pPr>
              <w:jc w:val="center"/>
              <w:rPr>
                <w:del w:id="1298" w:author="Kramár Róbert" w:date="2017-01-10T10:01:00Z"/>
                <w:b/>
                <w:bCs/>
                <w:color w:val="000000"/>
                <w:sz w:val="22"/>
                <w:szCs w:val="22"/>
              </w:rPr>
            </w:pPr>
            <w:del w:id="1299" w:author="Kramár Róbert" w:date="2017-01-10T10:01:00Z">
              <w:r w:rsidRPr="00BB2644" w:rsidDel="0014551B">
                <w:rPr>
                  <w:b/>
                  <w:bCs/>
                  <w:color w:val="000000"/>
                  <w:sz w:val="22"/>
                  <w:szCs w:val="22"/>
                </w:rPr>
                <w:delText>Identifikácia projektu a prijímateľa</w:delText>
              </w:r>
            </w:del>
          </w:p>
        </w:tc>
      </w:tr>
      <w:tr w:rsidR="00BB2644" w:rsidRPr="00BB2644" w:rsidDel="0014551B" w:rsidTr="00526B68">
        <w:trPr>
          <w:trHeight w:val="330"/>
          <w:del w:id="1300" w:author="Kramár Róbert" w:date="2017-01-10T10:01:00Z"/>
        </w:trPr>
        <w:tc>
          <w:tcPr>
            <w:tcW w:w="3559" w:type="dxa"/>
            <w:gridSpan w:val="2"/>
            <w:shd w:val="clear" w:color="auto" w:fill="auto"/>
            <w:vAlign w:val="center"/>
            <w:hideMark/>
          </w:tcPr>
          <w:p w:rsidR="00BB2644" w:rsidRPr="00BB2644" w:rsidDel="0014551B" w:rsidRDefault="00BB2644" w:rsidP="00BB2644">
            <w:pPr>
              <w:rPr>
                <w:del w:id="1301" w:author="Kramár Róbert" w:date="2017-01-10T10:01:00Z"/>
                <w:color w:val="000000"/>
                <w:sz w:val="22"/>
                <w:szCs w:val="22"/>
              </w:rPr>
            </w:pPr>
            <w:del w:id="1302" w:author="Kramár Róbert" w:date="2017-01-10T10:01:00Z">
              <w:r w:rsidRPr="00BB2644" w:rsidDel="0014551B">
                <w:rPr>
                  <w:color w:val="000000"/>
                  <w:sz w:val="22"/>
                  <w:szCs w:val="22"/>
                </w:rPr>
                <w:delText>Kód projektu v ITMS</w:delText>
              </w:r>
            </w:del>
            <w:ins w:id="1303"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Del="0014551B" w:rsidRDefault="00BB2644" w:rsidP="00BB2644">
            <w:pPr>
              <w:rPr>
                <w:del w:id="1304" w:author="Kramár Róbert" w:date="2017-01-10T10:01:00Z"/>
                <w:color w:val="000000"/>
                <w:sz w:val="22"/>
                <w:szCs w:val="22"/>
              </w:rPr>
            </w:pPr>
            <w:del w:id="1305" w:author="Kramár Róbert" w:date="2017-01-10T10:01:00Z">
              <w:r w:rsidRPr="00BB2644" w:rsidDel="0014551B">
                <w:rPr>
                  <w:color w:val="000000"/>
                  <w:sz w:val="22"/>
                  <w:szCs w:val="22"/>
                </w:rPr>
                <w:delText> </w:delText>
              </w:r>
            </w:del>
          </w:p>
        </w:tc>
      </w:tr>
      <w:tr w:rsidR="00BB2644" w:rsidRPr="00BB2644" w:rsidDel="0014551B" w:rsidTr="00526B68">
        <w:trPr>
          <w:trHeight w:val="300"/>
          <w:del w:id="1306" w:author="Kramár Róbert" w:date="2017-01-10T10:01:00Z"/>
        </w:trPr>
        <w:tc>
          <w:tcPr>
            <w:tcW w:w="3559" w:type="dxa"/>
            <w:gridSpan w:val="2"/>
            <w:shd w:val="clear" w:color="auto" w:fill="auto"/>
            <w:vAlign w:val="center"/>
            <w:hideMark/>
          </w:tcPr>
          <w:p w:rsidR="00BB2644" w:rsidRPr="00BB2644" w:rsidDel="0014551B" w:rsidRDefault="00BB2644" w:rsidP="00BB2644">
            <w:pPr>
              <w:rPr>
                <w:del w:id="1307" w:author="Kramár Róbert" w:date="2017-01-10T10:01:00Z"/>
                <w:color w:val="000000"/>
                <w:sz w:val="22"/>
                <w:szCs w:val="22"/>
              </w:rPr>
            </w:pPr>
            <w:del w:id="1308" w:author="Kramár Róbert" w:date="2017-01-10T10:01:00Z">
              <w:r w:rsidRPr="00BB2644" w:rsidDel="0014551B">
                <w:rPr>
                  <w:color w:val="000000"/>
                  <w:sz w:val="22"/>
                  <w:szCs w:val="22"/>
                </w:rPr>
                <w:delText>Názov projektu</w:delText>
              </w:r>
            </w:del>
          </w:p>
        </w:tc>
        <w:tc>
          <w:tcPr>
            <w:tcW w:w="5528" w:type="dxa"/>
            <w:gridSpan w:val="5"/>
            <w:shd w:val="clear" w:color="auto" w:fill="auto"/>
            <w:vAlign w:val="center"/>
            <w:hideMark/>
          </w:tcPr>
          <w:p w:rsidR="00BB2644" w:rsidRPr="00BB2644" w:rsidDel="0014551B" w:rsidRDefault="00BB2644" w:rsidP="00BB2644">
            <w:pPr>
              <w:rPr>
                <w:del w:id="1309" w:author="Kramár Róbert" w:date="2017-01-10T10:01:00Z"/>
                <w:color w:val="000000"/>
                <w:sz w:val="22"/>
                <w:szCs w:val="22"/>
              </w:rPr>
            </w:pPr>
            <w:del w:id="1310" w:author="Kramár Róbert" w:date="2017-01-10T10:01:00Z">
              <w:r w:rsidRPr="00BB2644" w:rsidDel="0014551B">
                <w:rPr>
                  <w:color w:val="000000"/>
                  <w:sz w:val="22"/>
                  <w:szCs w:val="22"/>
                </w:rPr>
                <w:delText> </w:delText>
              </w:r>
            </w:del>
          </w:p>
        </w:tc>
      </w:tr>
      <w:tr w:rsidR="00BB2644" w:rsidRPr="00BB2644" w:rsidDel="0014551B" w:rsidTr="00526B68">
        <w:trPr>
          <w:trHeight w:val="300"/>
          <w:del w:id="1311" w:author="Kramár Róbert" w:date="2017-01-10T10:01:00Z"/>
        </w:trPr>
        <w:tc>
          <w:tcPr>
            <w:tcW w:w="3559" w:type="dxa"/>
            <w:gridSpan w:val="2"/>
            <w:shd w:val="clear" w:color="auto" w:fill="auto"/>
            <w:vAlign w:val="center"/>
            <w:hideMark/>
          </w:tcPr>
          <w:p w:rsidR="00BB2644" w:rsidRPr="00BB2644" w:rsidDel="0014551B" w:rsidRDefault="00BB2644" w:rsidP="00BB2644">
            <w:pPr>
              <w:rPr>
                <w:del w:id="1312" w:author="Kramár Róbert" w:date="2017-01-10T10:01:00Z"/>
                <w:color w:val="000000"/>
                <w:sz w:val="22"/>
                <w:szCs w:val="22"/>
              </w:rPr>
            </w:pPr>
            <w:del w:id="1313" w:author="Kramár Róbert" w:date="2017-01-10T10:01:00Z">
              <w:r w:rsidRPr="00BB2644" w:rsidDel="0014551B">
                <w:rPr>
                  <w:color w:val="000000"/>
                  <w:sz w:val="22"/>
                  <w:szCs w:val="22"/>
                </w:rPr>
                <w:delText>Názov/Meno a adresa sídla prijímateľa</w:delText>
              </w:r>
            </w:del>
          </w:p>
        </w:tc>
        <w:tc>
          <w:tcPr>
            <w:tcW w:w="5528" w:type="dxa"/>
            <w:gridSpan w:val="5"/>
            <w:shd w:val="clear" w:color="auto" w:fill="auto"/>
            <w:vAlign w:val="center"/>
            <w:hideMark/>
          </w:tcPr>
          <w:p w:rsidR="00BB2644" w:rsidRPr="00BB2644" w:rsidDel="0014551B" w:rsidRDefault="00BB2644" w:rsidP="00BB2644">
            <w:pPr>
              <w:rPr>
                <w:del w:id="1314" w:author="Kramár Róbert" w:date="2017-01-10T10:01:00Z"/>
                <w:color w:val="000000"/>
                <w:sz w:val="22"/>
                <w:szCs w:val="22"/>
              </w:rPr>
            </w:pPr>
            <w:del w:id="1315" w:author="Kramár Róbert" w:date="2017-01-10T10:01:00Z">
              <w:r w:rsidRPr="00BB2644" w:rsidDel="0014551B">
                <w:rPr>
                  <w:color w:val="000000"/>
                  <w:sz w:val="22"/>
                  <w:szCs w:val="22"/>
                </w:rPr>
                <w:delText> </w:delText>
              </w:r>
            </w:del>
          </w:p>
        </w:tc>
      </w:tr>
      <w:tr w:rsidR="00BB2644" w:rsidRPr="00BB2644" w:rsidDel="0014551B" w:rsidTr="00526B68">
        <w:trPr>
          <w:trHeight w:val="300"/>
          <w:del w:id="1316" w:author="Kramár Róbert" w:date="2017-01-10T10:01:00Z"/>
        </w:trPr>
        <w:tc>
          <w:tcPr>
            <w:tcW w:w="3559" w:type="dxa"/>
            <w:gridSpan w:val="2"/>
            <w:shd w:val="clear" w:color="auto" w:fill="auto"/>
            <w:vAlign w:val="center"/>
            <w:hideMark/>
          </w:tcPr>
          <w:p w:rsidR="00BB2644" w:rsidRPr="00BB2644" w:rsidDel="0014551B" w:rsidRDefault="00BB2644" w:rsidP="00BB2644">
            <w:pPr>
              <w:rPr>
                <w:del w:id="1317" w:author="Kramár Róbert" w:date="2017-01-10T10:01:00Z"/>
                <w:color w:val="000000"/>
                <w:sz w:val="22"/>
                <w:szCs w:val="22"/>
              </w:rPr>
            </w:pPr>
            <w:del w:id="1318" w:author="Kramár Róbert" w:date="2017-01-10T10:01:00Z">
              <w:r w:rsidRPr="00BB2644" w:rsidDel="0014551B">
                <w:rPr>
                  <w:color w:val="000000"/>
                  <w:sz w:val="22"/>
                  <w:szCs w:val="22"/>
                </w:rPr>
                <w:delText>Druh verejného obstarávateľa / obstarávateľa podľa ZVO</w:delText>
              </w:r>
            </w:del>
          </w:p>
        </w:tc>
        <w:tc>
          <w:tcPr>
            <w:tcW w:w="5528" w:type="dxa"/>
            <w:gridSpan w:val="5"/>
            <w:shd w:val="clear" w:color="auto" w:fill="auto"/>
            <w:vAlign w:val="center"/>
            <w:hideMark/>
          </w:tcPr>
          <w:p w:rsidR="00BB2644" w:rsidRPr="00BB2644" w:rsidDel="0014551B" w:rsidRDefault="00BB2644" w:rsidP="00BB2644">
            <w:pPr>
              <w:rPr>
                <w:del w:id="1319" w:author="Kramár Róbert" w:date="2017-01-10T10:01:00Z"/>
                <w:color w:val="000000"/>
                <w:sz w:val="22"/>
                <w:szCs w:val="22"/>
              </w:rPr>
            </w:pPr>
            <w:del w:id="1320" w:author="Kramár Róbert" w:date="2017-01-10T10:01:00Z">
              <w:r w:rsidRPr="00BB2644" w:rsidDel="0014551B">
                <w:rPr>
                  <w:color w:val="000000"/>
                  <w:sz w:val="22"/>
                  <w:szCs w:val="22"/>
                </w:rPr>
                <w:delText> </w:delText>
              </w:r>
            </w:del>
          </w:p>
        </w:tc>
      </w:tr>
      <w:tr w:rsidR="00BB2644" w:rsidRPr="00BB2644" w:rsidDel="0014551B" w:rsidTr="00526B68">
        <w:trPr>
          <w:trHeight w:val="330"/>
          <w:del w:id="1321" w:author="Kramár Róbert" w:date="2017-01-10T10:01:00Z"/>
        </w:trPr>
        <w:tc>
          <w:tcPr>
            <w:tcW w:w="9087" w:type="dxa"/>
            <w:gridSpan w:val="7"/>
            <w:shd w:val="clear" w:color="auto" w:fill="auto"/>
            <w:vAlign w:val="center"/>
            <w:hideMark/>
          </w:tcPr>
          <w:p w:rsidR="00BB2644" w:rsidRPr="00BB2644" w:rsidDel="0014551B" w:rsidRDefault="00BB2644" w:rsidP="00BB2644">
            <w:pPr>
              <w:jc w:val="center"/>
              <w:rPr>
                <w:del w:id="1322" w:author="Kramár Róbert" w:date="2017-01-10T10:01:00Z"/>
                <w:b/>
                <w:bCs/>
                <w:color w:val="000000"/>
                <w:sz w:val="22"/>
                <w:szCs w:val="22"/>
              </w:rPr>
            </w:pPr>
            <w:del w:id="1323" w:author="Kramár Róbert" w:date="2017-01-10T10:01:00Z">
              <w:r w:rsidRPr="00BB2644" w:rsidDel="0014551B">
                <w:rPr>
                  <w:b/>
                  <w:bCs/>
                  <w:color w:val="000000"/>
                  <w:sz w:val="22"/>
                  <w:szCs w:val="22"/>
                </w:rPr>
                <w:delText>Identifikácia zákazky</w:delText>
              </w:r>
            </w:del>
          </w:p>
        </w:tc>
      </w:tr>
      <w:tr w:rsidR="00BB2644" w:rsidRPr="00BB2644" w:rsidDel="0014551B" w:rsidTr="00526B68">
        <w:trPr>
          <w:trHeight w:val="300"/>
          <w:del w:id="132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25" w:author="Kramár Róbert" w:date="2017-01-10T10:01:00Z"/>
                <w:color w:val="000000"/>
                <w:sz w:val="22"/>
                <w:szCs w:val="22"/>
              </w:rPr>
            </w:pPr>
            <w:del w:id="1326" w:author="Kramár Róbert" w:date="2017-01-10T10:01:00Z">
              <w:r w:rsidRPr="00BB2644" w:rsidDel="0014551B">
                <w:rPr>
                  <w:color w:val="000000"/>
                  <w:sz w:val="22"/>
                  <w:szCs w:val="22"/>
                </w:rPr>
                <w:delText>Moment kontroly dodatku</w:delText>
              </w:r>
            </w:del>
          </w:p>
        </w:tc>
        <w:tc>
          <w:tcPr>
            <w:tcW w:w="5528" w:type="dxa"/>
            <w:gridSpan w:val="5"/>
            <w:shd w:val="clear" w:color="auto" w:fill="auto"/>
            <w:vAlign w:val="center"/>
            <w:hideMark/>
          </w:tcPr>
          <w:p w:rsidR="00BB2644" w:rsidRPr="00BB2644" w:rsidDel="0014551B" w:rsidRDefault="00BB2644" w:rsidP="00BB2644">
            <w:pPr>
              <w:rPr>
                <w:del w:id="1327" w:author="Kramár Róbert" w:date="2017-01-10T10:01:00Z"/>
                <w:color w:val="000000"/>
                <w:sz w:val="22"/>
                <w:szCs w:val="22"/>
              </w:rPr>
            </w:pPr>
            <w:del w:id="1328" w:author="Kramár Róbert" w:date="2017-01-10T10:01:00Z">
              <w:r w:rsidRPr="00BB2644" w:rsidDel="0014551B">
                <w:rPr>
                  <w:color w:val="000000"/>
                  <w:sz w:val="22"/>
                  <w:szCs w:val="22"/>
                </w:rPr>
                <w:delText>Pred podpisom dodatku</w:delText>
              </w:r>
            </w:del>
          </w:p>
        </w:tc>
      </w:tr>
      <w:tr w:rsidR="00BB2644" w:rsidRPr="00BB2644" w:rsidDel="0014551B" w:rsidTr="00526B68">
        <w:trPr>
          <w:trHeight w:val="960"/>
          <w:del w:id="1329" w:author="Kramár Róbert" w:date="2017-01-10T10:01:00Z"/>
        </w:trPr>
        <w:tc>
          <w:tcPr>
            <w:tcW w:w="3559" w:type="dxa"/>
            <w:gridSpan w:val="2"/>
            <w:shd w:val="clear" w:color="auto" w:fill="auto"/>
            <w:vAlign w:val="center"/>
            <w:hideMark/>
          </w:tcPr>
          <w:p w:rsidR="00BB2644" w:rsidRPr="00BB2644" w:rsidDel="0014551B" w:rsidRDefault="00BB2644" w:rsidP="00BB2644">
            <w:pPr>
              <w:rPr>
                <w:del w:id="1330" w:author="Kramár Róbert" w:date="2017-01-10T10:01:00Z"/>
                <w:color w:val="000000"/>
                <w:sz w:val="22"/>
                <w:szCs w:val="22"/>
              </w:rPr>
            </w:pPr>
            <w:del w:id="1331" w:author="Kramár Róbert" w:date="2017-01-10T10:01:00Z">
              <w:r w:rsidRPr="00BB2644" w:rsidDel="0014551B">
                <w:rPr>
                  <w:color w:val="000000"/>
                  <w:sz w:val="22"/>
                  <w:szCs w:val="22"/>
                </w:rPr>
                <w:delText>Bol dodatok uzavretý na základe rokovacieho konania? (pozn- ak áno, vyplní sa aj príslušný KZ pre rokovacie konanie)</w:delText>
              </w:r>
            </w:del>
          </w:p>
        </w:tc>
        <w:tc>
          <w:tcPr>
            <w:tcW w:w="5528" w:type="dxa"/>
            <w:gridSpan w:val="5"/>
            <w:shd w:val="clear" w:color="auto" w:fill="auto"/>
            <w:vAlign w:val="center"/>
            <w:hideMark/>
          </w:tcPr>
          <w:p w:rsidR="00BB2644" w:rsidRPr="00BB2644" w:rsidDel="0014551B" w:rsidRDefault="00BB2644" w:rsidP="00BB2644">
            <w:pPr>
              <w:rPr>
                <w:del w:id="1332" w:author="Kramár Róbert" w:date="2017-01-10T10:01:00Z"/>
                <w:color w:val="000000"/>
                <w:sz w:val="22"/>
                <w:szCs w:val="22"/>
              </w:rPr>
            </w:pPr>
            <w:del w:id="1333" w:author="Kramár Róbert" w:date="2017-01-10T10:01:00Z">
              <w:r w:rsidRPr="00BB2644" w:rsidDel="0014551B">
                <w:rPr>
                  <w:color w:val="000000"/>
                  <w:sz w:val="22"/>
                  <w:szCs w:val="22"/>
                </w:rPr>
                <w:delText>Áno/Nie</w:delText>
              </w:r>
            </w:del>
          </w:p>
        </w:tc>
      </w:tr>
      <w:tr w:rsidR="00BB2644" w:rsidRPr="00BB2644" w:rsidDel="0014551B" w:rsidTr="00526B68">
        <w:trPr>
          <w:trHeight w:val="300"/>
          <w:del w:id="133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35" w:author="Kramár Róbert" w:date="2017-01-10T10:01:00Z"/>
                <w:color w:val="000000"/>
                <w:sz w:val="22"/>
                <w:szCs w:val="22"/>
              </w:rPr>
            </w:pPr>
            <w:del w:id="1336" w:author="Kramár Róbert" w:date="2017-01-10T10:01:00Z">
              <w:r w:rsidRPr="00BB2644" w:rsidDel="0014551B">
                <w:rPr>
                  <w:color w:val="000000"/>
                  <w:sz w:val="22"/>
                  <w:szCs w:val="22"/>
                </w:rPr>
                <w:delText>Názov zákazky</w:delText>
              </w:r>
            </w:del>
          </w:p>
        </w:tc>
        <w:tc>
          <w:tcPr>
            <w:tcW w:w="5528" w:type="dxa"/>
            <w:gridSpan w:val="5"/>
            <w:shd w:val="clear" w:color="auto" w:fill="auto"/>
            <w:vAlign w:val="center"/>
            <w:hideMark/>
          </w:tcPr>
          <w:p w:rsidR="00BB2644" w:rsidRPr="00BB2644" w:rsidDel="0014551B" w:rsidRDefault="00BB2644" w:rsidP="00BB2644">
            <w:pPr>
              <w:rPr>
                <w:del w:id="1337" w:author="Kramár Róbert" w:date="2017-01-10T10:01:00Z"/>
                <w:color w:val="000000"/>
                <w:sz w:val="22"/>
                <w:szCs w:val="22"/>
              </w:rPr>
            </w:pPr>
            <w:del w:id="1338" w:author="Kramár Róbert" w:date="2017-01-10T10:01:00Z">
              <w:r w:rsidRPr="00BB2644" w:rsidDel="0014551B">
                <w:rPr>
                  <w:color w:val="000000"/>
                  <w:sz w:val="22"/>
                  <w:szCs w:val="22"/>
                </w:rPr>
                <w:delText> </w:delText>
              </w:r>
            </w:del>
          </w:p>
        </w:tc>
      </w:tr>
      <w:tr w:rsidR="00BB2644" w:rsidRPr="00BB2644" w:rsidDel="0014551B" w:rsidTr="00526B68">
        <w:trPr>
          <w:trHeight w:val="300"/>
          <w:del w:id="1339" w:author="Kramár Róbert" w:date="2017-01-10T10:01:00Z"/>
        </w:trPr>
        <w:tc>
          <w:tcPr>
            <w:tcW w:w="3559" w:type="dxa"/>
            <w:gridSpan w:val="2"/>
            <w:shd w:val="clear" w:color="auto" w:fill="auto"/>
            <w:vAlign w:val="center"/>
            <w:hideMark/>
          </w:tcPr>
          <w:p w:rsidR="00BB2644" w:rsidRPr="00BB2644" w:rsidDel="0014551B" w:rsidRDefault="00BB2644" w:rsidP="00BB2644">
            <w:pPr>
              <w:rPr>
                <w:del w:id="1340" w:author="Kramár Róbert" w:date="2017-01-10T10:01:00Z"/>
                <w:color w:val="000000"/>
                <w:sz w:val="22"/>
                <w:szCs w:val="22"/>
              </w:rPr>
            </w:pPr>
            <w:del w:id="1341" w:author="Kramár Róbert" w:date="2017-01-10T10:01:00Z">
              <w:r w:rsidRPr="00BB2644" w:rsidDel="0014551B">
                <w:rPr>
                  <w:color w:val="000000"/>
                  <w:sz w:val="22"/>
                  <w:szCs w:val="22"/>
                </w:rPr>
                <w:delText>Názov dodávateľa</w:delText>
              </w:r>
            </w:del>
          </w:p>
        </w:tc>
        <w:tc>
          <w:tcPr>
            <w:tcW w:w="5528" w:type="dxa"/>
            <w:gridSpan w:val="5"/>
            <w:shd w:val="clear" w:color="auto" w:fill="auto"/>
            <w:vAlign w:val="center"/>
            <w:hideMark/>
          </w:tcPr>
          <w:p w:rsidR="00BB2644" w:rsidRPr="00BB2644" w:rsidDel="0014551B" w:rsidRDefault="00BB2644" w:rsidP="00BB2644">
            <w:pPr>
              <w:rPr>
                <w:del w:id="1342" w:author="Kramár Róbert" w:date="2017-01-10T10:01:00Z"/>
                <w:color w:val="000000"/>
                <w:sz w:val="22"/>
                <w:szCs w:val="22"/>
              </w:rPr>
            </w:pPr>
            <w:del w:id="1343" w:author="Kramár Róbert" w:date="2017-01-10T10:01:00Z">
              <w:r w:rsidRPr="00BB2644" w:rsidDel="0014551B">
                <w:rPr>
                  <w:color w:val="000000"/>
                  <w:sz w:val="22"/>
                  <w:szCs w:val="22"/>
                </w:rPr>
                <w:delText> </w:delText>
              </w:r>
            </w:del>
          </w:p>
        </w:tc>
      </w:tr>
      <w:tr w:rsidR="00BB2644" w:rsidRPr="00BB2644" w:rsidDel="0014551B" w:rsidTr="00526B68">
        <w:trPr>
          <w:trHeight w:val="300"/>
          <w:del w:id="134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45" w:author="Kramár Róbert" w:date="2017-01-10T10:01:00Z"/>
                <w:color w:val="000000"/>
                <w:sz w:val="22"/>
                <w:szCs w:val="22"/>
              </w:rPr>
            </w:pPr>
            <w:del w:id="1346" w:author="Kramár Róbert" w:date="2017-01-10T10:01:00Z">
              <w:r w:rsidRPr="00BB2644" w:rsidDel="0014551B">
                <w:rPr>
                  <w:color w:val="000000"/>
                  <w:sz w:val="22"/>
                  <w:szCs w:val="22"/>
                </w:rPr>
                <w:delText>IČO dodávateľa</w:delText>
              </w:r>
            </w:del>
          </w:p>
        </w:tc>
        <w:tc>
          <w:tcPr>
            <w:tcW w:w="5528" w:type="dxa"/>
            <w:gridSpan w:val="5"/>
            <w:shd w:val="clear" w:color="auto" w:fill="auto"/>
            <w:vAlign w:val="center"/>
            <w:hideMark/>
          </w:tcPr>
          <w:p w:rsidR="00BB2644" w:rsidRPr="00BB2644" w:rsidDel="0014551B" w:rsidRDefault="00BB2644" w:rsidP="00BB2644">
            <w:pPr>
              <w:rPr>
                <w:del w:id="1347" w:author="Kramár Róbert" w:date="2017-01-10T10:01:00Z"/>
                <w:color w:val="000000"/>
                <w:sz w:val="22"/>
                <w:szCs w:val="22"/>
              </w:rPr>
            </w:pPr>
            <w:del w:id="1348" w:author="Kramár Róbert" w:date="2017-01-10T10:01:00Z">
              <w:r w:rsidRPr="00BB2644" w:rsidDel="0014551B">
                <w:rPr>
                  <w:color w:val="000000"/>
                  <w:sz w:val="22"/>
                  <w:szCs w:val="22"/>
                </w:rPr>
                <w:delText> </w:delText>
              </w:r>
            </w:del>
          </w:p>
        </w:tc>
      </w:tr>
      <w:tr w:rsidR="00BB2644" w:rsidRPr="00BB2644" w:rsidDel="0014551B" w:rsidTr="00526B68">
        <w:trPr>
          <w:trHeight w:val="300"/>
          <w:del w:id="1349" w:author="Kramár Róbert" w:date="2017-01-10T10:01:00Z"/>
        </w:trPr>
        <w:tc>
          <w:tcPr>
            <w:tcW w:w="3559" w:type="dxa"/>
            <w:gridSpan w:val="2"/>
            <w:shd w:val="clear" w:color="auto" w:fill="auto"/>
            <w:vAlign w:val="center"/>
            <w:hideMark/>
          </w:tcPr>
          <w:p w:rsidR="00BB2644" w:rsidRPr="00BB2644" w:rsidDel="0014551B" w:rsidRDefault="00BB2644" w:rsidP="00BB2644">
            <w:pPr>
              <w:rPr>
                <w:del w:id="1350" w:author="Kramár Róbert" w:date="2017-01-10T10:01:00Z"/>
                <w:color w:val="000000"/>
                <w:sz w:val="22"/>
                <w:szCs w:val="22"/>
              </w:rPr>
            </w:pPr>
            <w:del w:id="1351" w:author="Kramár Róbert" w:date="2017-01-10T10:01:00Z">
              <w:r w:rsidRPr="00BB2644" w:rsidDel="0014551B">
                <w:rPr>
                  <w:color w:val="000000"/>
                  <w:sz w:val="22"/>
                  <w:szCs w:val="22"/>
                </w:rPr>
                <w:delText>Hodnota zákazky bez DPH</w:delText>
              </w:r>
            </w:del>
          </w:p>
        </w:tc>
        <w:tc>
          <w:tcPr>
            <w:tcW w:w="5528" w:type="dxa"/>
            <w:gridSpan w:val="5"/>
            <w:shd w:val="clear" w:color="auto" w:fill="auto"/>
            <w:vAlign w:val="center"/>
            <w:hideMark/>
          </w:tcPr>
          <w:p w:rsidR="00BB2644" w:rsidRPr="00BB2644" w:rsidDel="0014551B" w:rsidRDefault="00BB2644" w:rsidP="00BB2644">
            <w:pPr>
              <w:rPr>
                <w:del w:id="1352" w:author="Kramár Róbert" w:date="2017-01-10T10:01:00Z"/>
                <w:color w:val="000000"/>
                <w:sz w:val="22"/>
                <w:szCs w:val="22"/>
              </w:rPr>
            </w:pPr>
            <w:del w:id="1353" w:author="Kramár Róbert" w:date="2017-01-10T10:01:00Z">
              <w:r w:rsidRPr="00BB2644" w:rsidDel="0014551B">
                <w:rPr>
                  <w:color w:val="000000"/>
                  <w:sz w:val="22"/>
                  <w:szCs w:val="22"/>
                </w:rPr>
                <w:delText> </w:delText>
              </w:r>
            </w:del>
          </w:p>
        </w:tc>
      </w:tr>
      <w:tr w:rsidR="00BB2644" w:rsidRPr="00BB2644" w:rsidDel="0014551B" w:rsidTr="00526B68">
        <w:trPr>
          <w:trHeight w:val="300"/>
          <w:del w:id="135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55" w:author="Kramár Róbert" w:date="2017-01-10T10:01:00Z"/>
                <w:color w:val="000000"/>
                <w:sz w:val="22"/>
                <w:szCs w:val="22"/>
              </w:rPr>
            </w:pPr>
            <w:del w:id="1356" w:author="Kramár Róbert" w:date="2017-01-10T10:01:00Z">
              <w:r w:rsidRPr="00BB2644" w:rsidDel="0014551B">
                <w:rPr>
                  <w:color w:val="000000"/>
                  <w:sz w:val="22"/>
                  <w:szCs w:val="22"/>
                </w:rPr>
                <w:delText>Hodnota zákazky s DPH</w:delText>
              </w:r>
            </w:del>
          </w:p>
        </w:tc>
        <w:tc>
          <w:tcPr>
            <w:tcW w:w="5528" w:type="dxa"/>
            <w:gridSpan w:val="5"/>
            <w:shd w:val="clear" w:color="auto" w:fill="auto"/>
            <w:vAlign w:val="center"/>
            <w:hideMark/>
          </w:tcPr>
          <w:p w:rsidR="00BB2644" w:rsidRPr="00BB2644" w:rsidDel="0014551B" w:rsidRDefault="00BB2644" w:rsidP="00BB2644">
            <w:pPr>
              <w:rPr>
                <w:del w:id="1357" w:author="Kramár Róbert" w:date="2017-01-10T10:01:00Z"/>
                <w:color w:val="000000"/>
                <w:sz w:val="22"/>
                <w:szCs w:val="22"/>
              </w:rPr>
            </w:pPr>
            <w:del w:id="1358" w:author="Kramár Róbert" w:date="2017-01-10T10:01:00Z">
              <w:r w:rsidRPr="00BB2644" w:rsidDel="0014551B">
                <w:rPr>
                  <w:color w:val="000000"/>
                  <w:sz w:val="22"/>
                  <w:szCs w:val="22"/>
                </w:rPr>
                <w:delText> </w:delText>
              </w:r>
            </w:del>
          </w:p>
        </w:tc>
      </w:tr>
      <w:tr w:rsidR="00BB2644" w:rsidRPr="00BB2644" w:rsidDel="0014551B" w:rsidTr="00526B68">
        <w:trPr>
          <w:trHeight w:val="300"/>
          <w:del w:id="1359" w:author="Kramár Róbert" w:date="2017-01-10T10:01:00Z"/>
        </w:trPr>
        <w:tc>
          <w:tcPr>
            <w:tcW w:w="3559" w:type="dxa"/>
            <w:gridSpan w:val="2"/>
            <w:shd w:val="clear" w:color="auto" w:fill="auto"/>
            <w:vAlign w:val="center"/>
            <w:hideMark/>
          </w:tcPr>
          <w:p w:rsidR="00BB2644" w:rsidRPr="00BB2644" w:rsidDel="0014551B" w:rsidRDefault="00BB2644" w:rsidP="00BB2644">
            <w:pPr>
              <w:rPr>
                <w:del w:id="1360" w:author="Kramár Róbert" w:date="2017-01-10T10:01:00Z"/>
                <w:color w:val="000000"/>
                <w:sz w:val="22"/>
                <w:szCs w:val="22"/>
              </w:rPr>
            </w:pPr>
            <w:del w:id="1361" w:author="Kramár Róbert" w:date="2017-01-10T10:01:00Z">
              <w:r w:rsidRPr="00BB2644" w:rsidDel="0014551B">
                <w:rPr>
                  <w:color w:val="000000"/>
                  <w:sz w:val="22"/>
                  <w:szCs w:val="22"/>
                </w:rPr>
                <w:delText>Oprávnené výdavky z hodnoty zákazky</w:delText>
              </w:r>
            </w:del>
          </w:p>
        </w:tc>
        <w:tc>
          <w:tcPr>
            <w:tcW w:w="5528" w:type="dxa"/>
            <w:gridSpan w:val="5"/>
            <w:shd w:val="clear" w:color="auto" w:fill="auto"/>
            <w:vAlign w:val="center"/>
            <w:hideMark/>
          </w:tcPr>
          <w:p w:rsidR="00BB2644" w:rsidRPr="00BB2644" w:rsidDel="0014551B" w:rsidRDefault="00BB2644" w:rsidP="00BB2644">
            <w:pPr>
              <w:rPr>
                <w:del w:id="1362" w:author="Kramár Róbert" w:date="2017-01-10T10:01:00Z"/>
                <w:color w:val="000000"/>
                <w:sz w:val="22"/>
                <w:szCs w:val="22"/>
              </w:rPr>
            </w:pPr>
            <w:del w:id="1363" w:author="Kramár Róbert" w:date="2017-01-10T10:01:00Z">
              <w:r w:rsidRPr="00BB2644" w:rsidDel="0014551B">
                <w:rPr>
                  <w:color w:val="000000"/>
                  <w:sz w:val="22"/>
                  <w:szCs w:val="22"/>
                </w:rPr>
                <w:delText> </w:delText>
              </w:r>
            </w:del>
          </w:p>
        </w:tc>
      </w:tr>
      <w:tr w:rsidR="00BB2644" w:rsidRPr="00BB2644" w:rsidDel="0014551B" w:rsidTr="00526B68">
        <w:trPr>
          <w:trHeight w:val="300"/>
          <w:del w:id="136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65" w:author="Kramár Róbert" w:date="2017-01-10T10:01:00Z"/>
                <w:color w:val="000000"/>
                <w:sz w:val="22"/>
                <w:szCs w:val="22"/>
              </w:rPr>
            </w:pPr>
            <w:del w:id="1366" w:author="Kramár Róbert" w:date="2017-01-10T10:01:00Z">
              <w:r w:rsidRPr="00BB2644" w:rsidDel="0014551B">
                <w:rPr>
                  <w:color w:val="000000"/>
                  <w:sz w:val="22"/>
                  <w:szCs w:val="22"/>
                </w:rPr>
                <w:delText>Počet uzavretých dodatkov k zmluve</w:delText>
              </w:r>
            </w:del>
          </w:p>
        </w:tc>
        <w:tc>
          <w:tcPr>
            <w:tcW w:w="5528" w:type="dxa"/>
            <w:gridSpan w:val="5"/>
            <w:shd w:val="clear" w:color="auto" w:fill="auto"/>
            <w:vAlign w:val="center"/>
            <w:hideMark/>
          </w:tcPr>
          <w:p w:rsidR="00BB2644" w:rsidRPr="00BB2644" w:rsidDel="0014551B" w:rsidRDefault="00BB2644" w:rsidP="00BB2644">
            <w:pPr>
              <w:rPr>
                <w:del w:id="1367" w:author="Kramár Róbert" w:date="2017-01-10T10:01:00Z"/>
                <w:color w:val="000000"/>
                <w:sz w:val="22"/>
                <w:szCs w:val="22"/>
              </w:rPr>
            </w:pPr>
            <w:del w:id="1368" w:author="Kramár Róbert" w:date="2017-01-10T10:01:00Z">
              <w:r w:rsidRPr="00BB2644" w:rsidDel="0014551B">
                <w:rPr>
                  <w:color w:val="000000"/>
                  <w:sz w:val="22"/>
                  <w:szCs w:val="22"/>
                </w:rPr>
                <w:delText> </w:delText>
              </w:r>
            </w:del>
          </w:p>
        </w:tc>
      </w:tr>
      <w:tr w:rsidR="00BB2644" w:rsidRPr="00BB2644" w:rsidDel="0014551B" w:rsidTr="00526B68">
        <w:trPr>
          <w:trHeight w:val="300"/>
          <w:del w:id="1369" w:author="Kramár Róbert" w:date="2017-01-10T10:01:00Z"/>
        </w:trPr>
        <w:tc>
          <w:tcPr>
            <w:tcW w:w="3559" w:type="dxa"/>
            <w:gridSpan w:val="2"/>
            <w:shd w:val="clear" w:color="auto" w:fill="auto"/>
            <w:vAlign w:val="center"/>
            <w:hideMark/>
          </w:tcPr>
          <w:p w:rsidR="00BB2644" w:rsidRPr="00BB2644" w:rsidDel="0014551B" w:rsidRDefault="00BB2644" w:rsidP="00BB2644">
            <w:pPr>
              <w:rPr>
                <w:del w:id="1370" w:author="Kramár Róbert" w:date="2017-01-10T10:01:00Z"/>
                <w:color w:val="000000"/>
                <w:sz w:val="22"/>
                <w:szCs w:val="22"/>
              </w:rPr>
            </w:pPr>
            <w:del w:id="1371" w:author="Kramár Róbert" w:date="2017-01-10T10:01:00Z">
              <w:r w:rsidRPr="00BB2644" w:rsidDel="0014551B">
                <w:rPr>
                  <w:color w:val="000000"/>
                  <w:sz w:val="22"/>
                  <w:szCs w:val="22"/>
                </w:rPr>
                <w:delText>Poradové čislo dodatku</w:delText>
              </w:r>
            </w:del>
          </w:p>
        </w:tc>
        <w:tc>
          <w:tcPr>
            <w:tcW w:w="5528" w:type="dxa"/>
            <w:gridSpan w:val="5"/>
            <w:shd w:val="clear" w:color="auto" w:fill="auto"/>
            <w:vAlign w:val="center"/>
            <w:hideMark/>
          </w:tcPr>
          <w:p w:rsidR="00BB2644" w:rsidRPr="00BB2644" w:rsidDel="0014551B" w:rsidRDefault="00BB2644" w:rsidP="00BB2644">
            <w:pPr>
              <w:rPr>
                <w:del w:id="1372" w:author="Kramár Róbert" w:date="2017-01-10T10:01:00Z"/>
                <w:color w:val="000000"/>
                <w:sz w:val="22"/>
                <w:szCs w:val="22"/>
              </w:rPr>
            </w:pPr>
            <w:del w:id="1373" w:author="Kramár Róbert" w:date="2017-01-10T10:01:00Z">
              <w:r w:rsidRPr="00BB2644" w:rsidDel="0014551B">
                <w:rPr>
                  <w:color w:val="000000"/>
                  <w:sz w:val="22"/>
                  <w:szCs w:val="22"/>
                </w:rPr>
                <w:delText> </w:delText>
              </w:r>
            </w:del>
          </w:p>
        </w:tc>
      </w:tr>
      <w:tr w:rsidR="00BB2644" w:rsidRPr="00BB2644" w:rsidDel="0014551B" w:rsidTr="00526B68">
        <w:trPr>
          <w:trHeight w:val="1200"/>
          <w:del w:id="137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75" w:author="Kramár Róbert" w:date="2017-01-10T10:01:00Z"/>
                <w:color w:val="000000"/>
                <w:sz w:val="22"/>
                <w:szCs w:val="22"/>
              </w:rPr>
            </w:pPr>
            <w:del w:id="1376" w:author="Kramár Róbert" w:date="2017-01-10T10:01:00Z">
              <w:r w:rsidRPr="00BB2644" w:rsidDel="0014551B">
                <w:rPr>
                  <w:color w:val="000000"/>
                  <w:sz w:val="22"/>
                  <w:szCs w:val="22"/>
                </w:rPr>
                <w:delText>Stručný popis zmeny v rámci dodatku</w:delText>
              </w:r>
            </w:del>
          </w:p>
        </w:tc>
        <w:tc>
          <w:tcPr>
            <w:tcW w:w="5528" w:type="dxa"/>
            <w:gridSpan w:val="5"/>
            <w:shd w:val="clear" w:color="auto" w:fill="auto"/>
            <w:vAlign w:val="center"/>
            <w:hideMark/>
          </w:tcPr>
          <w:p w:rsidR="00BB2644" w:rsidRPr="00BB2644" w:rsidDel="0014551B" w:rsidRDefault="00BB2644" w:rsidP="00BB2644">
            <w:pPr>
              <w:rPr>
                <w:del w:id="1377" w:author="Kramár Róbert" w:date="2017-01-10T10:01:00Z"/>
                <w:color w:val="000000"/>
                <w:sz w:val="22"/>
                <w:szCs w:val="22"/>
              </w:rPr>
            </w:pPr>
            <w:del w:id="1378" w:author="Kramár Róbert" w:date="2017-01-10T10:01:00Z">
              <w:r w:rsidRPr="00BB2644" w:rsidDel="0014551B">
                <w:rPr>
                  <w:color w:val="000000"/>
                  <w:sz w:val="22"/>
                  <w:szCs w:val="22"/>
                </w:rPr>
                <w:delText> </w:delText>
              </w:r>
            </w:del>
          </w:p>
        </w:tc>
      </w:tr>
      <w:tr w:rsidR="00BB2644" w:rsidRPr="00BB2644" w:rsidDel="0014551B" w:rsidTr="00526B68">
        <w:trPr>
          <w:trHeight w:val="300"/>
          <w:del w:id="1379" w:author="Kramár Róbert" w:date="2017-01-10T10:01:00Z"/>
        </w:trPr>
        <w:tc>
          <w:tcPr>
            <w:tcW w:w="3559" w:type="dxa"/>
            <w:gridSpan w:val="2"/>
            <w:shd w:val="clear" w:color="auto" w:fill="auto"/>
            <w:vAlign w:val="center"/>
            <w:hideMark/>
          </w:tcPr>
          <w:p w:rsidR="00BB2644" w:rsidRPr="00BB2644" w:rsidDel="0014551B" w:rsidRDefault="00BB2644" w:rsidP="00BB2644">
            <w:pPr>
              <w:rPr>
                <w:del w:id="1380" w:author="Kramár Róbert" w:date="2017-01-10T10:01:00Z"/>
                <w:color w:val="000000"/>
                <w:sz w:val="22"/>
                <w:szCs w:val="22"/>
              </w:rPr>
            </w:pPr>
            <w:del w:id="1381" w:author="Kramár Róbert" w:date="2017-01-10T10:01:00Z">
              <w:r w:rsidRPr="00BB2644" w:rsidDel="0014551B">
                <w:rPr>
                  <w:color w:val="000000"/>
                  <w:sz w:val="22"/>
                  <w:szCs w:val="22"/>
                </w:rPr>
                <w:delText>Upravuje dodatok termín plnenia zákazky?</w:delText>
              </w:r>
            </w:del>
          </w:p>
        </w:tc>
        <w:tc>
          <w:tcPr>
            <w:tcW w:w="5528" w:type="dxa"/>
            <w:gridSpan w:val="5"/>
            <w:shd w:val="clear" w:color="auto" w:fill="auto"/>
            <w:vAlign w:val="center"/>
            <w:hideMark/>
          </w:tcPr>
          <w:p w:rsidR="00BB2644" w:rsidRPr="00BB2644" w:rsidDel="0014551B" w:rsidRDefault="00BB2644" w:rsidP="00BB2644">
            <w:pPr>
              <w:rPr>
                <w:del w:id="1382" w:author="Kramár Róbert" w:date="2017-01-10T10:01:00Z"/>
                <w:color w:val="000000"/>
                <w:sz w:val="22"/>
                <w:szCs w:val="22"/>
              </w:rPr>
            </w:pPr>
            <w:del w:id="1383" w:author="Kramár Róbert" w:date="2017-01-10T10:01:00Z">
              <w:r w:rsidRPr="00BB2644" w:rsidDel="0014551B">
                <w:rPr>
                  <w:color w:val="000000"/>
                  <w:sz w:val="22"/>
                  <w:szCs w:val="22"/>
                </w:rPr>
                <w:delText>Áno/Nie</w:delText>
              </w:r>
            </w:del>
          </w:p>
        </w:tc>
      </w:tr>
      <w:tr w:rsidR="00BB2644" w:rsidRPr="00BB2644" w:rsidDel="0014551B" w:rsidTr="00526B68">
        <w:trPr>
          <w:trHeight w:val="300"/>
          <w:del w:id="138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85" w:author="Kramár Róbert" w:date="2017-01-10T10:01:00Z"/>
                <w:color w:val="000000"/>
                <w:sz w:val="22"/>
                <w:szCs w:val="22"/>
              </w:rPr>
            </w:pPr>
            <w:del w:id="1386" w:author="Kramár Róbert" w:date="2017-01-10T10:01:00Z">
              <w:r w:rsidRPr="00BB2644" w:rsidDel="0014551B">
                <w:rPr>
                  <w:color w:val="000000"/>
                  <w:sz w:val="22"/>
                  <w:szCs w:val="22"/>
                </w:rPr>
                <w:delText>Pôvodný termín plnenia zákazky</w:delText>
              </w:r>
            </w:del>
          </w:p>
        </w:tc>
        <w:tc>
          <w:tcPr>
            <w:tcW w:w="5528" w:type="dxa"/>
            <w:gridSpan w:val="5"/>
            <w:shd w:val="clear" w:color="auto" w:fill="auto"/>
            <w:vAlign w:val="center"/>
            <w:hideMark/>
          </w:tcPr>
          <w:p w:rsidR="00BB2644" w:rsidRPr="00BB2644" w:rsidDel="0014551B" w:rsidRDefault="00BB2644" w:rsidP="00BB2644">
            <w:pPr>
              <w:rPr>
                <w:del w:id="1387" w:author="Kramár Róbert" w:date="2017-01-10T10:01:00Z"/>
                <w:color w:val="000000"/>
                <w:sz w:val="22"/>
                <w:szCs w:val="22"/>
              </w:rPr>
            </w:pPr>
            <w:del w:id="1388" w:author="Kramár Róbert" w:date="2017-01-10T10:01:00Z">
              <w:r w:rsidRPr="00BB2644" w:rsidDel="0014551B">
                <w:rPr>
                  <w:color w:val="000000"/>
                  <w:sz w:val="22"/>
                  <w:szCs w:val="22"/>
                </w:rPr>
                <w:delText> </w:delText>
              </w:r>
            </w:del>
          </w:p>
        </w:tc>
      </w:tr>
      <w:tr w:rsidR="00BB2644" w:rsidRPr="00BB2644" w:rsidDel="0014551B" w:rsidTr="00526B68">
        <w:trPr>
          <w:trHeight w:val="300"/>
          <w:del w:id="1389" w:author="Kramár Róbert" w:date="2017-01-10T10:01:00Z"/>
        </w:trPr>
        <w:tc>
          <w:tcPr>
            <w:tcW w:w="3559" w:type="dxa"/>
            <w:gridSpan w:val="2"/>
            <w:shd w:val="clear" w:color="auto" w:fill="auto"/>
            <w:vAlign w:val="center"/>
            <w:hideMark/>
          </w:tcPr>
          <w:p w:rsidR="00BB2644" w:rsidRPr="00BB2644" w:rsidDel="0014551B" w:rsidRDefault="00BB2644" w:rsidP="00BB2644">
            <w:pPr>
              <w:rPr>
                <w:del w:id="1390" w:author="Kramár Róbert" w:date="2017-01-10T10:01:00Z"/>
                <w:color w:val="000000"/>
                <w:sz w:val="22"/>
                <w:szCs w:val="22"/>
              </w:rPr>
            </w:pPr>
            <w:del w:id="1391" w:author="Kramár Róbert" w:date="2017-01-10T10:01:00Z">
              <w:r w:rsidRPr="00BB2644" w:rsidDel="0014551B">
                <w:rPr>
                  <w:color w:val="000000"/>
                  <w:sz w:val="22"/>
                  <w:szCs w:val="22"/>
                </w:rPr>
                <w:delText>Navrhovaný termín plnenia zákazky</w:delText>
              </w:r>
            </w:del>
          </w:p>
        </w:tc>
        <w:tc>
          <w:tcPr>
            <w:tcW w:w="5528" w:type="dxa"/>
            <w:gridSpan w:val="5"/>
            <w:shd w:val="clear" w:color="auto" w:fill="auto"/>
            <w:vAlign w:val="center"/>
            <w:hideMark/>
          </w:tcPr>
          <w:p w:rsidR="00BB2644" w:rsidRPr="00BB2644" w:rsidDel="0014551B" w:rsidRDefault="00BB2644" w:rsidP="00BB2644">
            <w:pPr>
              <w:rPr>
                <w:del w:id="1392" w:author="Kramár Róbert" w:date="2017-01-10T10:01:00Z"/>
                <w:color w:val="000000"/>
                <w:sz w:val="22"/>
                <w:szCs w:val="22"/>
              </w:rPr>
            </w:pPr>
            <w:del w:id="1393" w:author="Kramár Róbert" w:date="2017-01-10T10:01:00Z">
              <w:r w:rsidRPr="00BB2644" w:rsidDel="0014551B">
                <w:rPr>
                  <w:color w:val="000000"/>
                  <w:sz w:val="22"/>
                  <w:szCs w:val="22"/>
                </w:rPr>
                <w:delText> </w:delText>
              </w:r>
            </w:del>
          </w:p>
        </w:tc>
      </w:tr>
      <w:tr w:rsidR="00BB2644" w:rsidRPr="00BB2644" w:rsidDel="0014551B" w:rsidTr="00526B68">
        <w:trPr>
          <w:trHeight w:val="300"/>
          <w:del w:id="1394" w:author="Kramár Róbert" w:date="2017-01-10T10:01:00Z"/>
        </w:trPr>
        <w:tc>
          <w:tcPr>
            <w:tcW w:w="3559" w:type="dxa"/>
            <w:gridSpan w:val="2"/>
            <w:shd w:val="clear" w:color="auto" w:fill="auto"/>
            <w:vAlign w:val="center"/>
            <w:hideMark/>
          </w:tcPr>
          <w:p w:rsidR="00BB2644" w:rsidRPr="00BB2644" w:rsidDel="0014551B" w:rsidRDefault="00BB2644" w:rsidP="00BB2644">
            <w:pPr>
              <w:rPr>
                <w:del w:id="1395" w:author="Kramár Róbert" w:date="2017-01-10T10:01:00Z"/>
                <w:color w:val="000000"/>
                <w:sz w:val="22"/>
                <w:szCs w:val="22"/>
              </w:rPr>
            </w:pPr>
            <w:del w:id="1396" w:author="Kramár Róbert" w:date="2017-01-10T10:01:00Z">
              <w:r w:rsidRPr="00BB2644" w:rsidDel="0014551B">
                <w:rPr>
                  <w:color w:val="000000"/>
                  <w:sz w:val="22"/>
                  <w:szCs w:val="22"/>
                </w:rPr>
                <w:delText>Upravuje dodatok cenu zákazky?</w:delText>
              </w:r>
            </w:del>
          </w:p>
        </w:tc>
        <w:tc>
          <w:tcPr>
            <w:tcW w:w="5528" w:type="dxa"/>
            <w:gridSpan w:val="5"/>
            <w:shd w:val="clear" w:color="auto" w:fill="auto"/>
            <w:vAlign w:val="center"/>
            <w:hideMark/>
          </w:tcPr>
          <w:p w:rsidR="00BB2644" w:rsidRPr="00BB2644" w:rsidDel="0014551B" w:rsidRDefault="00BB2644" w:rsidP="00BB2644">
            <w:pPr>
              <w:rPr>
                <w:del w:id="1397" w:author="Kramár Róbert" w:date="2017-01-10T10:01:00Z"/>
                <w:color w:val="000000"/>
                <w:sz w:val="22"/>
                <w:szCs w:val="22"/>
              </w:rPr>
            </w:pPr>
            <w:del w:id="1398" w:author="Kramár Róbert" w:date="2017-01-10T10:01:00Z">
              <w:r w:rsidRPr="00BB2644" w:rsidDel="0014551B">
                <w:rPr>
                  <w:color w:val="000000"/>
                  <w:sz w:val="22"/>
                  <w:szCs w:val="22"/>
                </w:rPr>
                <w:delText>Áno/Nie</w:delText>
              </w:r>
            </w:del>
          </w:p>
        </w:tc>
      </w:tr>
      <w:tr w:rsidR="00BB2644" w:rsidRPr="00BB2644" w:rsidDel="0014551B" w:rsidTr="00526B68">
        <w:trPr>
          <w:trHeight w:val="300"/>
          <w:del w:id="1399" w:author="Kramár Róbert" w:date="2017-01-10T10:01:00Z"/>
        </w:trPr>
        <w:tc>
          <w:tcPr>
            <w:tcW w:w="3559" w:type="dxa"/>
            <w:gridSpan w:val="2"/>
            <w:shd w:val="clear" w:color="auto" w:fill="auto"/>
            <w:vAlign w:val="center"/>
            <w:hideMark/>
          </w:tcPr>
          <w:p w:rsidR="00BB2644" w:rsidRPr="00BB2644" w:rsidDel="0014551B" w:rsidRDefault="00BB2644" w:rsidP="00BB2644">
            <w:pPr>
              <w:rPr>
                <w:del w:id="1400" w:author="Kramár Róbert" w:date="2017-01-10T10:01:00Z"/>
                <w:color w:val="000000"/>
                <w:sz w:val="22"/>
                <w:szCs w:val="22"/>
              </w:rPr>
            </w:pPr>
            <w:del w:id="1401" w:author="Kramár Róbert" w:date="2017-01-10T10:01:00Z">
              <w:r w:rsidRPr="00BB2644" w:rsidDel="0014551B">
                <w:rPr>
                  <w:color w:val="000000"/>
                  <w:sz w:val="22"/>
                  <w:szCs w:val="22"/>
                </w:rPr>
                <w:delText>Navrhovaná hodnota zákazky bez DPH</w:delText>
              </w:r>
            </w:del>
          </w:p>
        </w:tc>
        <w:tc>
          <w:tcPr>
            <w:tcW w:w="5528" w:type="dxa"/>
            <w:gridSpan w:val="5"/>
            <w:shd w:val="clear" w:color="auto" w:fill="auto"/>
            <w:vAlign w:val="center"/>
            <w:hideMark/>
          </w:tcPr>
          <w:p w:rsidR="00BB2644" w:rsidRPr="00BB2644" w:rsidDel="0014551B" w:rsidRDefault="00BB2644" w:rsidP="00BB2644">
            <w:pPr>
              <w:rPr>
                <w:del w:id="1402" w:author="Kramár Róbert" w:date="2017-01-10T10:01:00Z"/>
                <w:color w:val="000000"/>
                <w:sz w:val="22"/>
                <w:szCs w:val="22"/>
              </w:rPr>
            </w:pPr>
            <w:del w:id="1403" w:author="Kramár Róbert" w:date="2017-01-10T10:01:00Z">
              <w:r w:rsidRPr="00BB2644" w:rsidDel="0014551B">
                <w:rPr>
                  <w:color w:val="000000"/>
                  <w:sz w:val="22"/>
                  <w:szCs w:val="22"/>
                </w:rPr>
                <w:delText> </w:delText>
              </w:r>
            </w:del>
          </w:p>
        </w:tc>
      </w:tr>
      <w:tr w:rsidR="00BB2644" w:rsidRPr="00BB2644" w:rsidDel="0014551B" w:rsidTr="00526B68">
        <w:trPr>
          <w:trHeight w:val="300"/>
          <w:del w:id="1404" w:author="Kramár Róbert" w:date="2017-01-10T10:01:00Z"/>
        </w:trPr>
        <w:tc>
          <w:tcPr>
            <w:tcW w:w="3559" w:type="dxa"/>
            <w:gridSpan w:val="2"/>
            <w:shd w:val="clear" w:color="auto" w:fill="auto"/>
            <w:vAlign w:val="center"/>
            <w:hideMark/>
          </w:tcPr>
          <w:p w:rsidR="00BB2644" w:rsidRPr="00BB2644" w:rsidDel="0014551B" w:rsidRDefault="00BB2644" w:rsidP="00BB2644">
            <w:pPr>
              <w:rPr>
                <w:del w:id="1405" w:author="Kramár Róbert" w:date="2017-01-10T10:01:00Z"/>
                <w:color w:val="000000"/>
                <w:sz w:val="22"/>
                <w:szCs w:val="22"/>
              </w:rPr>
            </w:pPr>
            <w:del w:id="1406" w:author="Kramár Róbert" w:date="2017-01-10T10:01:00Z">
              <w:r w:rsidRPr="00BB2644" w:rsidDel="0014551B">
                <w:rPr>
                  <w:color w:val="000000"/>
                  <w:sz w:val="22"/>
                  <w:szCs w:val="22"/>
                </w:rPr>
                <w:delText>Navrhovaná hodnota zákazky s DPH</w:delText>
              </w:r>
            </w:del>
          </w:p>
        </w:tc>
        <w:tc>
          <w:tcPr>
            <w:tcW w:w="5528" w:type="dxa"/>
            <w:gridSpan w:val="5"/>
            <w:shd w:val="clear" w:color="auto" w:fill="auto"/>
            <w:vAlign w:val="center"/>
            <w:hideMark/>
          </w:tcPr>
          <w:p w:rsidR="00BB2644" w:rsidRPr="00BB2644" w:rsidDel="0014551B" w:rsidRDefault="00BB2644" w:rsidP="00BB2644">
            <w:pPr>
              <w:rPr>
                <w:del w:id="1407" w:author="Kramár Róbert" w:date="2017-01-10T10:01:00Z"/>
                <w:color w:val="000000"/>
                <w:sz w:val="22"/>
                <w:szCs w:val="22"/>
              </w:rPr>
            </w:pPr>
            <w:del w:id="1408" w:author="Kramár Róbert" w:date="2017-01-10T10:01:00Z">
              <w:r w:rsidRPr="00BB2644" w:rsidDel="0014551B">
                <w:rPr>
                  <w:color w:val="000000"/>
                  <w:sz w:val="22"/>
                  <w:szCs w:val="22"/>
                </w:rPr>
                <w:delText> </w:delText>
              </w:r>
            </w:del>
          </w:p>
        </w:tc>
      </w:tr>
      <w:tr w:rsidR="00BB2644" w:rsidRPr="00BB2644" w:rsidDel="0014551B" w:rsidTr="00526B68">
        <w:trPr>
          <w:trHeight w:val="300"/>
          <w:del w:id="1409" w:author="Kramár Róbert" w:date="2017-01-10T10:01:00Z"/>
        </w:trPr>
        <w:tc>
          <w:tcPr>
            <w:tcW w:w="3559" w:type="dxa"/>
            <w:gridSpan w:val="2"/>
            <w:shd w:val="clear" w:color="auto" w:fill="auto"/>
            <w:vAlign w:val="center"/>
            <w:hideMark/>
          </w:tcPr>
          <w:p w:rsidR="00BB2644" w:rsidRPr="00BB2644" w:rsidDel="0014551B" w:rsidRDefault="00BB2644" w:rsidP="00BB2644">
            <w:pPr>
              <w:rPr>
                <w:del w:id="1410" w:author="Kramár Róbert" w:date="2017-01-10T10:01:00Z"/>
                <w:color w:val="000000"/>
                <w:sz w:val="22"/>
                <w:szCs w:val="22"/>
              </w:rPr>
            </w:pPr>
            <w:del w:id="1411" w:author="Kramár Róbert" w:date="2017-01-10T10:01:00Z">
              <w:r w:rsidRPr="00BB2644" w:rsidDel="0014551B">
                <w:rPr>
                  <w:color w:val="000000"/>
                  <w:sz w:val="22"/>
                  <w:szCs w:val="22"/>
                </w:rPr>
                <w:delText>Oprávnené výdavky z navrhovanej hodnoty zákazky</w:delText>
              </w:r>
            </w:del>
          </w:p>
        </w:tc>
        <w:tc>
          <w:tcPr>
            <w:tcW w:w="5528" w:type="dxa"/>
            <w:gridSpan w:val="5"/>
            <w:shd w:val="clear" w:color="auto" w:fill="auto"/>
            <w:vAlign w:val="center"/>
            <w:hideMark/>
          </w:tcPr>
          <w:p w:rsidR="00BB2644" w:rsidRPr="00BB2644" w:rsidDel="0014551B" w:rsidRDefault="00BB2644" w:rsidP="00BB2644">
            <w:pPr>
              <w:rPr>
                <w:del w:id="1412" w:author="Kramár Róbert" w:date="2017-01-10T10:01:00Z"/>
                <w:color w:val="000000"/>
                <w:sz w:val="22"/>
                <w:szCs w:val="22"/>
              </w:rPr>
            </w:pPr>
            <w:del w:id="1413" w:author="Kramár Róbert" w:date="2017-01-10T10:01:00Z">
              <w:r w:rsidRPr="00BB2644" w:rsidDel="0014551B">
                <w:rPr>
                  <w:color w:val="000000"/>
                  <w:sz w:val="22"/>
                  <w:szCs w:val="22"/>
                </w:rPr>
                <w:delText> </w:delText>
              </w:r>
            </w:del>
          </w:p>
        </w:tc>
      </w:tr>
      <w:tr w:rsidR="00BB2644" w:rsidRPr="00BB2644" w:rsidDel="0014551B" w:rsidTr="00526B68">
        <w:trPr>
          <w:trHeight w:val="315"/>
          <w:del w:id="1414" w:author="Kramár Róbert" w:date="2017-01-10T10:01:00Z"/>
        </w:trPr>
        <w:tc>
          <w:tcPr>
            <w:tcW w:w="582" w:type="dxa"/>
            <w:shd w:val="clear" w:color="000000" w:fill="60497A"/>
            <w:vAlign w:val="center"/>
            <w:hideMark/>
          </w:tcPr>
          <w:p w:rsidR="00BB2644" w:rsidRPr="00BB2644" w:rsidDel="0014551B" w:rsidRDefault="00BB2644" w:rsidP="00BB2644">
            <w:pPr>
              <w:jc w:val="center"/>
              <w:rPr>
                <w:del w:id="1415" w:author="Kramár Róbert" w:date="2017-01-10T10:01:00Z"/>
                <w:b/>
                <w:bCs/>
                <w:color w:val="FFFFFF"/>
                <w:sz w:val="22"/>
                <w:szCs w:val="22"/>
              </w:rPr>
            </w:pPr>
            <w:del w:id="1416" w:author="Kramár Róbert" w:date="2017-01-10T10:01:00Z">
              <w:r w:rsidRPr="00BB2644" w:rsidDel="0014551B">
                <w:rPr>
                  <w:b/>
                  <w:bCs/>
                  <w:color w:val="FFFFFF"/>
                  <w:sz w:val="22"/>
                  <w:szCs w:val="22"/>
                </w:rPr>
                <w:delText>P. č.</w:delText>
              </w:r>
            </w:del>
          </w:p>
        </w:tc>
        <w:tc>
          <w:tcPr>
            <w:tcW w:w="4820" w:type="dxa"/>
            <w:gridSpan w:val="2"/>
            <w:shd w:val="clear" w:color="000000" w:fill="60497A"/>
            <w:vAlign w:val="center"/>
            <w:hideMark/>
          </w:tcPr>
          <w:p w:rsidR="00BB2644" w:rsidRPr="00BB2644" w:rsidDel="0014551B" w:rsidRDefault="00BB2644" w:rsidP="00BB2644">
            <w:pPr>
              <w:jc w:val="center"/>
              <w:rPr>
                <w:del w:id="1417" w:author="Kramár Róbert" w:date="2017-01-10T10:01:00Z"/>
                <w:b/>
                <w:bCs/>
                <w:color w:val="FFFFFF"/>
                <w:sz w:val="22"/>
                <w:szCs w:val="22"/>
              </w:rPr>
            </w:pPr>
            <w:del w:id="1418" w:author="Kramár Róbert" w:date="2017-01-10T10:01:00Z">
              <w:r w:rsidRPr="00BB2644" w:rsidDel="0014551B">
                <w:rPr>
                  <w:b/>
                  <w:bCs/>
                  <w:color w:val="FFFFFF"/>
                  <w:sz w:val="22"/>
                  <w:szCs w:val="22"/>
                </w:rPr>
                <w:delText>Kontrolné otázky</w:delText>
              </w:r>
            </w:del>
          </w:p>
        </w:tc>
        <w:tc>
          <w:tcPr>
            <w:tcW w:w="567" w:type="dxa"/>
            <w:shd w:val="clear" w:color="000000" w:fill="60497A"/>
            <w:vAlign w:val="center"/>
            <w:hideMark/>
          </w:tcPr>
          <w:p w:rsidR="00BB2644" w:rsidRPr="00BB2644" w:rsidDel="0014551B" w:rsidRDefault="00BB2644" w:rsidP="00BB2644">
            <w:pPr>
              <w:jc w:val="center"/>
              <w:rPr>
                <w:del w:id="1419" w:author="Kramár Róbert" w:date="2017-01-10T10:01:00Z"/>
                <w:b/>
                <w:bCs/>
                <w:color w:val="FFFFFF"/>
                <w:sz w:val="22"/>
                <w:szCs w:val="22"/>
              </w:rPr>
            </w:pPr>
            <w:del w:id="1420" w:author="Kramár Róbert" w:date="2017-01-10T10:01:00Z">
              <w:r w:rsidRPr="00BB2644" w:rsidDel="0014551B">
                <w:rPr>
                  <w:b/>
                  <w:bCs/>
                  <w:color w:val="FFFFFF"/>
                  <w:sz w:val="22"/>
                  <w:szCs w:val="22"/>
                </w:rPr>
                <w:delText>áno</w:delText>
              </w:r>
            </w:del>
          </w:p>
        </w:tc>
        <w:tc>
          <w:tcPr>
            <w:tcW w:w="567" w:type="dxa"/>
            <w:shd w:val="clear" w:color="000000" w:fill="60497A"/>
            <w:vAlign w:val="center"/>
            <w:hideMark/>
          </w:tcPr>
          <w:p w:rsidR="00BB2644" w:rsidRPr="00BB2644" w:rsidDel="0014551B" w:rsidRDefault="00BB2644" w:rsidP="00BB2644">
            <w:pPr>
              <w:jc w:val="center"/>
              <w:rPr>
                <w:del w:id="1421" w:author="Kramár Róbert" w:date="2017-01-10T10:01:00Z"/>
                <w:b/>
                <w:bCs/>
                <w:color w:val="FFFFFF"/>
                <w:sz w:val="22"/>
                <w:szCs w:val="22"/>
              </w:rPr>
            </w:pPr>
            <w:del w:id="1422" w:author="Kramár Róbert" w:date="2017-01-10T10:01:00Z">
              <w:r w:rsidRPr="00BB2644" w:rsidDel="0014551B">
                <w:rPr>
                  <w:b/>
                  <w:bCs/>
                  <w:color w:val="FFFFFF"/>
                  <w:sz w:val="22"/>
                  <w:szCs w:val="22"/>
                </w:rPr>
                <w:delText>nie</w:delText>
              </w:r>
            </w:del>
          </w:p>
        </w:tc>
        <w:tc>
          <w:tcPr>
            <w:tcW w:w="776" w:type="dxa"/>
            <w:shd w:val="clear" w:color="000000" w:fill="60497A"/>
            <w:vAlign w:val="center"/>
            <w:hideMark/>
          </w:tcPr>
          <w:p w:rsidR="00BB2644" w:rsidRPr="00BB2644" w:rsidDel="0014551B" w:rsidRDefault="00BB2644" w:rsidP="00BB2644">
            <w:pPr>
              <w:jc w:val="center"/>
              <w:rPr>
                <w:del w:id="1423" w:author="Kramár Róbert" w:date="2017-01-10T10:01:00Z"/>
                <w:b/>
                <w:bCs/>
                <w:color w:val="FFFFFF"/>
                <w:sz w:val="22"/>
                <w:szCs w:val="22"/>
              </w:rPr>
            </w:pPr>
            <w:del w:id="1424" w:author="Kramár Róbert" w:date="2017-01-10T10:01:00Z">
              <w:r w:rsidRPr="00BB2644" w:rsidDel="0014551B">
                <w:rPr>
                  <w:b/>
                  <w:bCs/>
                  <w:color w:val="FFFFFF"/>
                  <w:sz w:val="22"/>
                  <w:szCs w:val="22"/>
                </w:rPr>
                <w:delText>netýka sa</w:delText>
              </w:r>
            </w:del>
          </w:p>
        </w:tc>
        <w:tc>
          <w:tcPr>
            <w:tcW w:w="1775" w:type="dxa"/>
            <w:shd w:val="clear" w:color="000000" w:fill="60497A"/>
            <w:vAlign w:val="center"/>
            <w:hideMark/>
          </w:tcPr>
          <w:p w:rsidR="00BB2644" w:rsidRPr="00BB2644" w:rsidDel="0014551B" w:rsidRDefault="00BB2644" w:rsidP="00BB2644">
            <w:pPr>
              <w:jc w:val="center"/>
              <w:rPr>
                <w:del w:id="1425" w:author="Kramár Róbert" w:date="2017-01-10T10:01:00Z"/>
                <w:b/>
                <w:bCs/>
                <w:color w:val="FFFFFF"/>
                <w:sz w:val="22"/>
                <w:szCs w:val="22"/>
              </w:rPr>
            </w:pPr>
            <w:del w:id="1426" w:author="Kramár Róbert" w:date="2017-01-10T10:01:00Z">
              <w:r w:rsidRPr="00BB2644" w:rsidDel="0014551B">
                <w:rPr>
                  <w:b/>
                  <w:bCs/>
                  <w:color w:val="FFFFFF"/>
                  <w:sz w:val="22"/>
                  <w:szCs w:val="22"/>
                </w:rPr>
                <w:delText>Poznámka</w:delText>
              </w:r>
            </w:del>
          </w:p>
        </w:tc>
      </w:tr>
      <w:tr w:rsidR="00BB2644" w:rsidRPr="00BB2644" w:rsidDel="0014551B" w:rsidTr="00526B68">
        <w:trPr>
          <w:trHeight w:val="600"/>
          <w:del w:id="1427"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428" w:author="Kramár Róbert" w:date="2017-01-10T10:01:00Z"/>
                <w:color w:val="000000"/>
                <w:sz w:val="22"/>
                <w:szCs w:val="22"/>
              </w:rPr>
            </w:pPr>
            <w:del w:id="1429" w:author="Kramár Róbert" w:date="2017-01-10T10:01:00Z">
              <w:r w:rsidRPr="00BB2644" w:rsidDel="0014551B">
                <w:rPr>
                  <w:color w:val="000000"/>
                  <w:sz w:val="22"/>
                  <w:szCs w:val="22"/>
                </w:rPr>
                <w:delText>1</w:delText>
              </w:r>
            </w:del>
          </w:p>
        </w:tc>
        <w:tc>
          <w:tcPr>
            <w:tcW w:w="4820" w:type="dxa"/>
            <w:gridSpan w:val="2"/>
            <w:shd w:val="clear" w:color="auto" w:fill="auto"/>
            <w:vAlign w:val="center"/>
            <w:hideMark/>
          </w:tcPr>
          <w:p w:rsidR="00BB2644" w:rsidRPr="00BB2644" w:rsidDel="0014551B" w:rsidRDefault="00BB2644" w:rsidP="00BB2644">
            <w:pPr>
              <w:rPr>
                <w:del w:id="1430" w:author="Kramár Róbert" w:date="2017-01-10T10:01:00Z"/>
                <w:color w:val="000000"/>
                <w:sz w:val="22"/>
                <w:szCs w:val="22"/>
              </w:rPr>
            </w:pPr>
            <w:del w:id="1431" w:author="Kramár Róbert" w:date="2017-01-10T10:01:00Z">
              <w:r w:rsidRPr="00BB2644" w:rsidDel="0014551B">
                <w:rPr>
                  <w:color w:val="000000"/>
                  <w:sz w:val="22"/>
                  <w:szCs w:val="22"/>
                </w:rPr>
                <w:delText>Je dodatok k zmluve, ktorá je výsledkom postupu verejného obstarávania, v súlade so ZVO?</w:delText>
              </w:r>
            </w:del>
          </w:p>
        </w:tc>
        <w:tc>
          <w:tcPr>
            <w:tcW w:w="567" w:type="dxa"/>
            <w:shd w:val="clear" w:color="auto" w:fill="auto"/>
            <w:vAlign w:val="center"/>
            <w:hideMark/>
          </w:tcPr>
          <w:p w:rsidR="00BB2644" w:rsidRPr="00BB2644" w:rsidDel="0014551B" w:rsidRDefault="00BB2644" w:rsidP="00BB2644">
            <w:pPr>
              <w:jc w:val="center"/>
              <w:rPr>
                <w:del w:id="1432" w:author="Kramár Róbert" w:date="2017-01-10T10:01:00Z"/>
                <w:color w:val="000000"/>
                <w:sz w:val="22"/>
                <w:szCs w:val="22"/>
              </w:rPr>
            </w:pPr>
            <w:del w:id="1433"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434" w:author="Kramár Róbert" w:date="2017-01-10T10:01:00Z"/>
                <w:color w:val="000000"/>
                <w:sz w:val="22"/>
                <w:szCs w:val="22"/>
              </w:rPr>
            </w:pPr>
            <w:del w:id="1435"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436" w:author="Kramár Róbert" w:date="2017-01-10T10:01:00Z"/>
                <w:color w:val="000000"/>
                <w:sz w:val="22"/>
                <w:szCs w:val="22"/>
              </w:rPr>
            </w:pPr>
            <w:del w:id="1437"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438" w:author="Kramár Róbert" w:date="2017-01-10T10:01:00Z"/>
                <w:color w:val="000000"/>
                <w:sz w:val="22"/>
                <w:szCs w:val="22"/>
              </w:rPr>
            </w:pPr>
            <w:del w:id="1439" w:author="Kramár Róbert" w:date="2017-01-10T10:01:00Z">
              <w:r w:rsidRPr="00BB2644" w:rsidDel="0014551B">
                <w:rPr>
                  <w:color w:val="000000"/>
                  <w:sz w:val="22"/>
                  <w:szCs w:val="22"/>
                </w:rPr>
                <w:delText> </w:delText>
              </w:r>
            </w:del>
          </w:p>
        </w:tc>
      </w:tr>
      <w:tr w:rsidR="00BB2644" w:rsidRPr="00BB2644" w:rsidDel="0014551B" w:rsidTr="00526B68">
        <w:trPr>
          <w:trHeight w:val="600"/>
          <w:del w:id="1440"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441" w:author="Kramár Róbert" w:date="2017-01-10T10:01:00Z"/>
                <w:color w:val="000000"/>
                <w:sz w:val="22"/>
                <w:szCs w:val="22"/>
              </w:rPr>
            </w:pPr>
            <w:del w:id="1442" w:author="Kramár Róbert" w:date="2017-01-10T10:01:00Z">
              <w:r w:rsidRPr="00BB2644" w:rsidDel="0014551B">
                <w:rPr>
                  <w:color w:val="000000"/>
                  <w:sz w:val="22"/>
                  <w:szCs w:val="22"/>
                </w:rPr>
                <w:delText>2</w:delText>
              </w:r>
            </w:del>
          </w:p>
        </w:tc>
        <w:tc>
          <w:tcPr>
            <w:tcW w:w="4820" w:type="dxa"/>
            <w:gridSpan w:val="2"/>
            <w:shd w:val="clear" w:color="auto" w:fill="auto"/>
            <w:vAlign w:val="center"/>
            <w:hideMark/>
          </w:tcPr>
          <w:p w:rsidR="00BB2644" w:rsidRPr="00BB2644" w:rsidDel="0014551B" w:rsidRDefault="00BB2644" w:rsidP="00BB2644">
            <w:pPr>
              <w:rPr>
                <w:del w:id="1443" w:author="Kramár Róbert" w:date="2017-01-10T10:01:00Z"/>
                <w:color w:val="000000"/>
                <w:sz w:val="22"/>
                <w:szCs w:val="22"/>
              </w:rPr>
            </w:pPr>
            <w:del w:id="1444" w:author="Kramár Róbert" w:date="2017-01-10T10:01:00Z">
              <w:r w:rsidRPr="00BB2644" w:rsidDel="0014551B">
                <w:rPr>
                  <w:color w:val="000000"/>
                  <w:sz w:val="22"/>
                  <w:szCs w:val="22"/>
                </w:rPr>
                <w:delText>Nemení sa obsahom dodatku k zmluve podstatným spôsobom pôvodný predmet zákazky?</w:delText>
              </w:r>
            </w:del>
          </w:p>
        </w:tc>
        <w:tc>
          <w:tcPr>
            <w:tcW w:w="567" w:type="dxa"/>
            <w:shd w:val="clear" w:color="auto" w:fill="auto"/>
            <w:vAlign w:val="center"/>
            <w:hideMark/>
          </w:tcPr>
          <w:p w:rsidR="00BB2644" w:rsidRPr="00BB2644" w:rsidDel="0014551B" w:rsidRDefault="00BB2644" w:rsidP="00BB2644">
            <w:pPr>
              <w:jc w:val="center"/>
              <w:rPr>
                <w:del w:id="1445" w:author="Kramár Róbert" w:date="2017-01-10T10:01:00Z"/>
                <w:color w:val="000000"/>
                <w:sz w:val="22"/>
                <w:szCs w:val="22"/>
              </w:rPr>
            </w:pPr>
            <w:del w:id="1446"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447" w:author="Kramár Róbert" w:date="2017-01-10T10:01:00Z"/>
                <w:color w:val="000000"/>
                <w:sz w:val="22"/>
                <w:szCs w:val="22"/>
              </w:rPr>
            </w:pPr>
            <w:del w:id="1448"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449" w:author="Kramár Róbert" w:date="2017-01-10T10:01:00Z"/>
                <w:color w:val="000000"/>
                <w:sz w:val="22"/>
                <w:szCs w:val="22"/>
              </w:rPr>
            </w:pPr>
            <w:del w:id="1450"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451" w:author="Kramár Róbert" w:date="2017-01-10T10:01:00Z"/>
                <w:color w:val="000000"/>
                <w:sz w:val="22"/>
                <w:szCs w:val="22"/>
              </w:rPr>
            </w:pPr>
            <w:del w:id="1452" w:author="Kramár Róbert" w:date="2017-01-10T10:01:00Z">
              <w:r w:rsidRPr="00BB2644" w:rsidDel="0014551B">
                <w:rPr>
                  <w:color w:val="000000"/>
                  <w:sz w:val="22"/>
                  <w:szCs w:val="22"/>
                </w:rPr>
                <w:delText> </w:delText>
              </w:r>
            </w:del>
          </w:p>
        </w:tc>
      </w:tr>
      <w:tr w:rsidR="00BB2644" w:rsidRPr="00BB2644" w:rsidDel="0014551B" w:rsidTr="00526B68">
        <w:trPr>
          <w:trHeight w:val="900"/>
          <w:del w:id="1453"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454" w:author="Kramár Róbert" w:date="2017-01-10T10:01:00Z"/>
                <w:color w:val="000000"/>
                <w:sz w:val="22"/>
                <w:szCs w:val="22"/>
              </w:rPr>
            </w:pPr>
            <w:del w:id="1455" w:author="Kramár Róbert" w:date="2017-01-10T10:01:00Z">
              <w:r w:rsidRPr="00BB2644" w:rsidDel="0014551B">
                <w:rPr>
                  <w:color w:val="000000"/>
                  <w:sz w:val="22"/>
                  <w:szCs w:val="22"/>
                </w:rPr>
                <w:delText>3</w:delText>
              </w:r>
            </w:del>
          </w:p>
        </w:tc>
        <w:tc>
          <w:tcPr>
            <w:tcW w:w="4820" w:type="dxa"/>
            <w:gridSpan w:val="2"/>
            <w:shd w:val="clear" w:color="auto" w:fill="auto"/>
            <w:vAlign w:val="center"/>
            <w:hideMark/>
          </w:tcPr>
          <w:p w:rsidR="00BB2644" w:rsidRPr="00BB2644" w:rsidDel="0014551B" w:rsidRDefault="00BB2644" w:rsidP="00BB2644">
            <w:pPr>
              <w:rPr>
                <w:del w:id="1456" w:author="Kramár Róbert" w:date="2017-01-10T10:01:00Z"/>
                <w:color w:val="000000"/>
                <w:sz w:val="22"/>
                <w:szCs w:val="22"/>
              </w:rPr>
            </w:pPr>
            <w:del w:id="1457" w:author="Kramár Róbert" w:date="2017-01-10T10:01:00Z">
              <w:r w:rsidRPr="00BB2644" w:rsidDel="0014551B">
                <w:rPr>
                  <w:color w:val="000000"/>
                  <w:sz w:val="22"/>
                  <w:szCs w:val="22"/>
                </w:rPr>
                <w:delText>Nemenia alebo nedopĺňajú sa obsahom dodatku k zmluve podmienky, ktoré by v pôvodnom postupe zadávania zákazky umožnili účasť iných záujemcov alebo uchádzačov, alebo ktoré by umožnili prijať inú ponuku ako pôvodne prijatú ponuku?</w:delText>
              </w:r>
            </w:del>
          </w:p>
        </w:tc>
        <w:tc>
          <w:tcPr>
            <w:tcW w:w="567" w:type="dxa"/>
            <w:shd w:val="clear" w:color="auto" w:fill="auto"/>
            <w:vAlign w:val="center"/>
            <w:hideMark/>
          </w:tcPr>
          <w:p w:rsidR="00BB2644" w:rsidRPr="00BB2644" w:rsidDel="0014551B" w:rsidRDefault="00BB2644" w:rsidP="00BB2644">
            <w:pPr>
              <w:jc w:val="center"/>
              <w:rPr>
                <w:del w:id="1458" w:author="Kramár Róbert" w:date="2017-01-10T10:01:00Z"/>
                <w:color w:val="000000"/>
                <w:sz w:val="22"/>
                <w:szCs w:val="22"/>
              </w:rPr>
            </w:pPr>
            <w:del w:id="1459"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460" w:author="Kramár Róbert" w:date="2017-01-10T10:01:00Z"/>
                <w:color w:val="000000"/>
                <w:sz w:val="22"/>
                <w:szCs w:val="22"/>
              </w:rPr>
            </w:pPr>
            <w:del w:id="1461"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462" w:author="Kramár Róbert" w:date="2017-01-10T10:01:00Z"/>
                <w:color w:val="000000"/>
                <w:sz w:val="22"/>
                <w:szCs w:val="22"/>
              </w:rPr>
            </w:pPr>
            <w:del w:id="1463"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464" w:author="Kramár Róbert" w:date="2017-01-10T10:01:00Z"/>
                <w:color w:val="000000"/>
                <w:sz w:val="22"/>
                <w:szCs w:val="22"/>
              </w:rPr>
            </w:pPr>
            <w:del w:id="1465" w:author="Kramár Róbert" w:date="2017-01-10T10:01:00Z">
              <w:r w:rsidRPr="00BB2644" w:rsidDel="0014551B">
                <w:rPr>
                  <w:color w:val="000000"/>
                  <w:sz w:val="22"/>
                  <w:szCs w:val="22"/>
                </w:rPr>
                <w:delText> </w:delText>
              </w:r>
            </w:del>
          </w:p>
        </w:tc>
      </w:tr>
      <w:tr w:rsidR="00BB2644" w:rsidRPr="00BB2644" w:rsidDel="0014551B" w:rsidTr="00526B68">
        <w:trPr>
          <w:trHeight w:val="300"/>
          <w:del w:id="1466"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467" w:author="Kramár Róbert" w:date="2017-01-10T10:01:00Z"/>
                <w:color w:val="000000"/>
                <w:sz w:val="22"/>
                <w:szCs w:val="22"/>
              </w:rPr>
            </w:pPr>
            <w:del w:id="1468" w:author="Kramár Róbert" w:date="2017-01-10T10:01:00Z">
              <w:r w:rsidRPr="00BB2644" w:rsidDel="0014551B">
                <w:rPr>
                  <w:color w:val="000000"/>
                  <w:sz w:val="22"/>
                  <w:szCs w:val="22"/>
                </w:rPr>
                <w:delText>4</w:delText>
              </w:r>
            </w:del>
          </w:p>
        </w:tc>
        <w:tc>
          <w:tcPr>
            <w:tcW w:w="4820" w:type="dxa"/>
            <w:gridSpan w:val="2"/>
            <w:shd w:val="clear" w:color="auto" w:fill="auto"/>
            <w:vAlign w:val="center"/>
            <w:hideMark/>
          </w:tcPr>
          <w:p w:rsidR="00BB2644" w:rsidRPr="00BB2644" w:rsidDel="0014551B" w:rsidRDefault="00BB2644" w:rsidP="00BB2644">
            <w:pPr>
              <w:rPr>
                <w:del w:id="1469" w:author="Kramár Róbert" w:date="2017-01-10T10:01:00Z"/>
                <w:color w:val="000000"/>
                <w:sz w:val="22"/>
                <w:szCs w:val="22"/>
              </w:rPr>
            </w:pPr>
            <w:del w:id="1470" w:author="Kramár Róbert" w:date="2017-01-10T10:01:00Z">
              <w:r w:rsidRPr="00BB2644" w:rsidDel="0014551B">
                <w:rPr>
                  <w:color w:val="000000"/>
                  <w:sz w:val="22"/>
                  <w:szCs w:val="22"/>
                </w:rPr>
                <w:delText>Nezvyšuje sa obsahom dodatku k zmluve cena plnenia alebo jeho časti?</w:delText>
              </w:r>
            </w:del>
          </w:p>
        </w:tc>
        <w:tc>
          <w:tcPr>
            <w:tcW w:w="567" w:type="dxa"/>
            <w:shd w:val="clear" w:color="auto" w:fill="auto"/>
            <w:vAlign w:val="center"/>
            <w:hideMark/>
          </w:tcPr>
          <w:p w:rsidR="00BB2644" w:rsidRPr="00BB2644" w:rsidDel="0014551B" w:rsidRDefault="00BB2644" w:rsidP="00BB2644">
            <w:pPr>
              <w:jc w:val="center"/>
              <w:rPr>
                <w:del w:id="1471" w:author="Kramár Róbert" w:date="2017-01-10T10:01:00Z"/>
                <w:color w:val="000000"/>
                <w:sz w:val="22"/>
                <w:szCs w:val="22"/>
              </w:rPr>
            </w:pPr>
            <w:del w:id="1472"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473" w:author="Kramár Róbert" w:date="2017-01-10T10:01:00Z"/>
                <w:color w:val="000000"/>
                <w:sz w:val="22"/>
                <w:szCs w:val="22"/>
              </w:rPr>
            </w:pPr>
            <w:del w:id="1474"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475" w:author="Kramár Róbert" w:date="2017-01-10T10:01:00Z"/>
                <w:color w:val="000000"/>
                <w:sz w:val="22"/>
                <w:szCs w:val="22"/>
              </w:rPr>
            </w:pPr>
            <w:del w:id="1476"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477" w:author="Kramár Róbert" w:date="2017-01-10T10:01:00Z"/>
                <w:color w:val="000000"/>
                <w:sz w:val="22"/>
                <w:szCs w:val="22"/>
              </w:rPr>
            </w:pPr>
            <w:del w:id="1478" w:author="Kramár Róbert" w:date="2017-01-10T10:01:00Z">
              <w:r w:rsidRPr="00BB2644" w:rsidDel="0014551B">
                <w:rPr>
                  <w:color w:val="000000"/>
                  <w:sz w:val="22"/>
                  <w:szCs w:val="22"/>
                </w:rPr>
                <w:delText> </w:delText>
              </w:r>
            </w:del>
          </w:p>
        </w:tc>
      </w:tr>
      <w:tr w:rsidR="00BB2644" w:rsidRPr="00BB2644" w:rsidDel="0014551B" w:rsidTr="00526B68">
        <w:trPr>
          <w:trHeight w:val="600"/>
          <w:del w:id="1479"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480" w:author="Kramár Róbert" w:date="2017-01-10T10:01:00Z"/>
                <w:color w:val="000000"/>
                <w:sz w:val="22"/>
                <w:szCs w:val="22"/>
              </w:rPr>
            </w:pPr>
            <w:del w:id="1481" w:author="Kramár Róbert" w:date="2017-01-10T10:01:00Z">
              <w:r w:rsidRPr="00BB2644" w:rsidDel="0014551B">
                <w:rPr>
                  <w:color w:val="000000"/>
                  <w:sz w:val="22"/>
                  <w:szCs w:val="22"/>
                </w:rPr>
                <w:delText>5</w:delText>
              </w:r>
            </w:del>
          </w:p>
        </w:tc>
        <w:tc>
          <w:tcPr>
            <w:tcW w:w="4820" w:type="dxa"/>
            <w:gridSpan w:val="2"/>
            <w:shd w:val="clear" w:color="auto" w:fill="auto"/>
            <w:vAlign w:val="center"/>
            <w:hideMark/>
          </w:tcPr>
          <w:p w:rsidR="00BB2644" w:rsidRPr="00BB2644" w:rsidDel="0014551B" w:rsidRDefault="00BB2644" w:rsidP="00BB2644">
            <w:pPr>
              <w:rPr>
                <w:del w:id="1482" w:author="Kramár Róbert" w:date="2017-01-10T10:01:00Z"/>
                <w:color w:val="000000"/>
                <w:sz w:val="22"/>
                <w:szCs w:val="22"/>
              </w:rPr>
            </w:pPr>
            <w:del w:id="1483" w:author="Kramár Róbert" w:date="2017-01-10T10:01:00Z">
              <w:r w:rsidRPr="00BB2644" w:rsidDel="0014551B">
                <w:rPr>
                  <w:color w:val="000000"/>
                  <w:sz w:val="22"/>
                  <w:szCs w:val="22"/>
                </w:rPr>
                <w:delText>Nemení sa obsahom dodatku ekonomická rovnováha zmluvy v prospech úspešného uchádzača?</w:delText>
              </w:r>
            </w:del>
          </w:p>
        </w:tc>
        <w:tc>
          <w:tcPr>
            <w:tcW w:w="567" w:type="dxa"/>
            <w:shd w:val="clear" w:color="auto" w:fill="auto"/>
            <w:vAlign w:val="center"/>
            <w:hideMark/>
          </w:tcPr>
          <w:p w:rsidR="00BB2644" w:rsidRPr="00BB2644" w:rsidDel="0014551B" w:rsidRDefault="00BB2644" w:rsidP="00BB2644">
            <w:pPr>
              <w:jc w:val="center"/>
              <w:rPr>
                <w:del w:id="1484" w:author="Kramár Róbert" w:date="2017-01-10T10:01:00Z"/>
                <w:color w:val="000000"/>
                <w:sz w:val="22"/>
                <w:szCs w:val="22"/>
              </w:rPr>
            </w:pPr>
            <w:del w:id="1485"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486" w:author="Kramár Róbert" w:date="2017-01-10T10:01:00Z"/>
                <w:color w:val="000000"/>
                <w:sz w:val="22"/>
                <w:szCs w:val="22"/>
              </w:rPr>
            </w:pPr>
            <w:del w:id="1487"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488" w:author="Kramár Róbert" w:date="2017-01-10T10:01:00Z"/>
                <w:color w:val="000000"/>
                <w:sz w:val="22"/>
                <w:szCs w:val="22"/>
              </w:rPr>
            </w:pPr>
            <w:del w:id="1489"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490" w:author="Kramár Róbert" w:date="2017-01-10T10:01:00Z"/>
                <w:color w:val="000000"/>
                <w:sz w:val="22"/>
                <w:szCs w:val="22"/>
              </w:rPr>
            </w:pPr>
            <w:del w:id="1491" w:author="Kramár Róbert" w:date="2017-01-10T10:01:00Z">
              <w:r w:rsidRPr="00BB2644" w:rsidDel="0014551B">
                <w:rPr>
                  <w:color w:val="000000"/>
                  <w:sz w:val="22"/>
                  <w:szCs w:val="22"/>
                </w:rPr>
                <w:delText> </w:delText>
              </w:r>
            </w:del>
          </w:p>
        </w:tc>
      </w:tr>
      <w:tr w:rsidR="00BB2644" w:rsidRPr="00BB2644" w:rsidDel="0014551B" w:rsidTr="00526B68">
        <w:trPr>
          <w:trHeight w:val="2700"/>
          <w:del w:id="1492"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493" w:author="Kramár Róbert" w:date="2017-01-10T10:01:00Z"/>
                <w:color w:val="000000"/>
                <w:sz w:val="22"/>
                <w:szCs w:val="22"/>
              </w:rPr>
            </w:pPr>
            <w:del w:id="1494" w:author="Kramár Róbert" w:date="2017-01-10T10:01:00Z">
              <w:r w:rsidRPr="00BB2644" w:rsidDel="0014551B">
                <w:rPr>
                  <w:color w:val="000000"/>
                  <w:sz w:val="22"/>
                  <w:szCs w:val="22"/>
                </w:rPr>
                <w:delText>6</w:delText>
              </w:r>
            </w:del>
          </w:p>
        </w:tc>
        <w:tc>
          <w:tcPr>
            <w:tcW w:w="4820" w:type="dxa"/>
            <w:gridSpan w:val="2"/>
            <w:shd w:val="clear" w:color="auto" w:fill="auto"/>
            <w:vAlign w:val="center"/>
            <w:hideMark/>
          </w:tcPr>
          <w:p w:rsidR="00BB2644" w:rsidRPr="00BB2644" w:rsidDel="0014551B" w:rsidRDefault="00BB2644" w:rsidP="00BB2644">
            <w:pPr>
              <w:rPr>
                <w:del w:id="1495" w:author="Kramár Róbert" w:date="2017-01-10T10:01:00Z"/>
                <w:color w:val="000000"/>
                <w:sz w:val="22"/>
                <w:szCs w:val="22"/>
              </w:rPr>
            </w:pPr>
            <w:del w:id="1496" w:author="Kramár Róbert" w:date="2017-01-10T10:01:00Z">
              <w:r w:rsidRPr="00BB2644" w:rsidDel="0014551B">
                <w:rPr>
                  <w:color w:val="000000"/>
                  <w:sz w:val="22"/>
                  <w:szCs w:val="22"/>
                </w:rPr>
                <w:delTex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delText>
              </w:r>
            </w:del>
          </w:p>
        </w:tc>
        <w:tc>
          <w:tcPr>
            <w:tcW w:w="567" w:type="dxa"/>
            <w:shd w:val="clear" w:color="auto" w:fill="auto"/>
            <w:vAlign w:val="center"/>
            <w:hideMark/>
          </w:tcPr>
          <w:p w:rsidR="00BB2644" w:rsidRPr="00BB2644" w:rsidDel="0014551B" w:rsidRDefault="00BB2644" w:rsidP="00BB2644">
            <w:pPr>
              <w:jc w:val="center"/>
              <w:rPr>
                <w:del w:id="1497" w:author="Kramár Róbert" w:date="2017-01-10T10:01:00Z"/>
                <w:color w:val="000000"/>
                <w:sz w:val="22"/>
                <w:szCs w:val="22"/>
              </w:rPr>
            </w:pPr>
            <w:del w:id="1498"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499" w:author="Kramár Róbert" w:date="2017-01-10T10:01:00Z"/>
                <w:color w:val="000000"/>
                <w:sz w:val="22"/>
                <w:szCs w:val="22"/>
              </w:rPr>
            </w:pPr>
            <w:del w:id="1500"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501" w:author="Kramár Róbert" w:date="2017-01-10T10:01:00Z"/>
                <w:color w:val="000000"/>
                <w:sz w:val="22"/>
                <w:szCs w:val="22"/>
              </w:rPr>
            </w:pPr>
            <w:del w:id="1502"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503" w:author="Kramár Róbert" w:date="2017-01-10T10:01:00Z"/>
                <w:color w:val="000000"/>
                <w:sz w:val="22"/>
                <w:szCs w:val="22"/>
              </w:rPr>
            </w:pPr>
            <w:del w:id="1504" w:author="Kramár Róbert" w:date="2017-01-10T10:01:00Z">
              <w:r w:rsidRPr="00BB2644" w:rsidDel="0014551B">
                <w:rPr>
                  <w:color w:val="000000"/>
                  <w:sz w:val="22"/>
                  <w:szCs w:val="22"/>
                </w:rPr>
                <w:delText> </w:delText>
              </w:r>
            </w:del>
          </w:p>
        </w:tc>
      </w:tr>
      <w:tr w:rsidR="00BB2644" w:rsidRPr="00BB2644" w:rsidDel="0014551B" w:rsidTr="00526B68">
        <w:trPr>
          <w:trHeight w:val="900"/>
          <w:del w:id="1505"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506" w:author="Kramár Róbert" w:date="2017-01-10T10:01:00Z"/>
                <w:color w:val="000000"/>
                <w:sz w:val="22"/>
                <w:szCs w:val="22"/>
              </w:rPr>
            </w:pPr>
            <w:del w:id="1507" w:author="Kramár Róbert" w:date="2017-01-10T10:01:00Z">
              <w:r w:rsidRPr="00BB2644" w:rsidDel="0014551B">
                <w:rPr>
                  <w:color w:val="000000"/>
                  <w:sz w:val="22"/>
                  <w:szCs w:val="22"/>
                </w:rPr>
                <w:delText>7</w:delText>
              </w:r>
            </w:del>
          </w:p>
        </w:tc>
        <w:tc>
          <w:tcPr>
            <w:tcW w:w="4820" w:type="dxa"/>
            <w:gridSpan w:val="2"/>
            <w:shd w:val="clear" w:color="auto" w:fill="auto"/>
            <w:vAlign w:val="center"/>
            <w:hideMark/>
          </w:tcPr>
          <w:p w:rsidR="00BB2644" w:rsidRPr="00BB2644" w:rsidDel="0014551B" w:rsidRDefault="00BB2644" w:rsidP="00BB2644">
            <w:pPr>
              <w:rPr>
                <w:del w:id="1508" w:author="Kramár Róbert" w:date="2017-01-10T10:01:00Z"/>
                <w:color w:val="000000"/>
                <w:sz w:val="22"/>
                <w:szCs w:val="22"/>
              </w:rPr>
            </w:pPr>
            <w:del w:id="1509" w:author="Kramár Róbert" w:date="2017-01-10T10:01:00Z">
              <w:r w:rsidRPr="00BB2644" w:rsidDel="0014551B">
                <w:rPr>
                  <w:color w:val="000000"/>
                  <w:sz w:val="22"/>
                  <w:szCs w:val="22"/>
                </w:rPr>
                <w:delText>Bol zamestnanec vykonávajúci kontrolu oboznámený s rizikovými indikátormi, ktoré sú uvedené v Systéme riadenia EŠIF, v časti kontrola verejného obstarávania - spolupráca s PMÚ a spolupráca s OČTK?</w:delText>
              </w:r>
            </w:del>
          </w:p>
        </w:tc>
        <w:tc>
          <w:tcPr>
            <w:tcW w:w="567" w:type="dxa"/>
            <w:shd w:val="clear" w:color="auto" w:fill="auto"/>
            <w:vAlign w:val="center"/>
            <w:hideMark/>
          </w:tcPr>
          <w:p w:rsidR="00BB2644" w:rsidRPr="00BB2644" w:rsidDel="0014551B" w:rsidRDefault="00BB2644" w:rsidP="00BB2644">
            <w:pPr>
              <w:jc w:val="center"/>
              <w:rPr>
                <w:del w:id="1510" w:author="Kramár Róbert" w:date="2017-01-10T10:01:00Z"/>
                <w:color w:val="000000"/>
                <w:sz w:val="22"/>
                <w:szCs w:val="22"/>
              </w:rPr>
            </w:pPr>
            <w:del w:id="1511"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512" w:author="Kramár Róbert" w:date="2017-01-10T10:01:00Z"/>
                <w:color w:val="000000"/>
                <w:sz w:val="22"/>
                <w:szCs w:val="22"/>
              </w:rPr>
            </w:pPr>
            <w:del w:id="1513"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514" w:author="Kramár Róbert" w:date="2017-01-10T10:01:00Z"/>
                <w:color w:val="000000"/>
                <w:sz w:val="22"/>
                <w:szCs w:val="22"/>
              </w:rPr>
            </w:pPr>
            <w:del w:id="1515"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516" w:author="Kramár Róbert" w:date="2017-01-10T10:01:00Z"/>
                <w:color w:val="000000"/>
                <w:sz w:val="22"/>
                <w:szCs w:val="22"/>
              </w:rPr>
            </w:pPr>
            <w:del w:id="1517" w:author="Kramár Róbert" w:date="2017-01-10T10:01:00Z">
              <w:r w:rsidRPr="00BB2644" w:rsidDel="0014551B">
                <w:rPr>
                  <w:color w:val="000000"/>
                  <w:sz w:val="22"/>
                  <w:szCs w:val="22"/>
                </w:rPr>
                <w:delText> </w:delText>
              </w:r>
            </w:del>
          </w:p>
        </w:tc>
      </w:tr>
      <w:tr w:rsidR="00BB2644" w:rsidRPr="00BB2644" w:rsidDel="0014551B" w:rsidTr="00526B68">
        <w:trPr>
          <w:trHeight w:val="600"/>
          <w:del w:id="1518"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519" w:author="Kramár Róbert" w:date="2017-01-10T10:01:00Z"/>
                <w:color w:val="000000"/>
                <w:sz w:val="22"/>
                <w:szCs w:val="22"/>
              </w:rPr>
            </w:pPr>
            <w:del w:id="1520" w:author="Kramár Róbert" w:date="2017-01-10T10:01:00Z">
              <w:r w:rsidRPr="00BB2644" w:rsidDel="0014551B">
                <w:rPr>
                  <w:color w:val="000000"/>
                  <w:sz w:val="22"/>
                  <w:szCs w:val="22"/>
                </w:rPr>
                <w:delText>8</w:delText>
              </w:r>
            </w:del>
          </w:p>
        </w:tc>
        <w:tc>
          <w:tcPr>
            <w:tcW w:w="4820" w:type="dxa"/>
            <w:gridSpan w:val="2"/>
            <w:shd w:val="clear" w:color="auto" w:fill="auto"/>
            <w:vAlign w:val="center"/>
            <w:hideMark/>
          </w:tcPr>
          <w:p w:rsidR="00BB2644" w:rsidRPr="00BB2644" w:rsidDel="0014551B" w:rsidRDefault="00BB2644" w:rsidP="00BB2644">
            <w:pPr>
              <w:rPr>
                <w:del w:id="1521" w:author="Kramár Róbert" w:date="2017-01-10T10:01:00Z"/>
                <w:sz w:val="22"/>
                <w:szCs w:val="22"/>
              </w:rPr>
            </w:pPr>
            <w:del w:id="1522" w:author="Kramár Róbert" w:date="2017-01-10T10:01:00Z">
              <w:r w:rsidRPr="00BB2644" w:rsidDel="0014551B">
                <w:rPr>
                  <w:sz w:val="22"/>
                  <w:szCs w:val="22"/>
                </w:rPr>
                <w:delText xml:space="preserve">Je znenie dodatku z pohľadu kontroly predmetu jeho zmien, vo vecnom súlade so schválenou žiadosťou o NFP a účinnou Zmluvou o poskytnutí NFP? </w:delText>
              </w:r>
            </w:del>
          </w:p>
        </w:tc>
        <w:tc>
          <w:tcPr>
            <w:tcW w:w="567" w:type="dxa"/>
            <w:shd w:val="clear" w:color="auto" w:fill="auto"/>
            <w:vAlign w:val="center"/>
            <w:hideMark/>
          </w:tcPr>
          <w:p w:rsidR="00BB2644" w:rsidRPr="00BB2644" w:rsidDel="0014551B" w:rsidRDefault="00BB2644" w:rsidP="00BB2644">
            <w:pPr>
              <w:jc w:val="center"/>
              <w:rPr>
                <w:del w:id="1523" w:author="Kramár Róbert" w:date="2017-01-10T10:01:00Z"/>
                <w:color w:val="000000"/>
                <w:sz w:val="22"/>
                <w:szCs w:val="22"/>
              </w:rPr>
            </w:pPr>
            <w:del w:id="1524"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525" w:author="Kramár Róbert" w:date="2017-01-10T10:01:00Z"/>
                <w:color w:val="000000"/>
                <w:sz w:val="22"/>
                <w:szCs w:val="22"/>
              </w:rPr>
            </w:pPr>
            <w:del w:id="1526"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527" w:author="Kramár Róbert" w:date="2017-01-10T10:01:00Z"/>
                <w:color w:val="000000"/>
                <w:sz w:val="22"/>
                <w:szCs w:val="22"/>
              </w:rPr>
            </w:pPr>
            <w:del w:id="1528"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529" w:author="Kramár Róbert" w:date="2017-01-10T10:01:00Z"/>
                <w:color w:val="000000"/>
                <w:sz w:val="22"/>
                <w:szCs w:val="22"/>
              </w:rPr>
            </w:pPr>
            <w:del w:id="1530" w:author="Kramár Róbert" w:date="2017-01-10T10:01:00Z">
              <w:r w:rsidRPr="00BB2644" w:rsidDel="0014551B">
                <w:rPr>
                  <w:color w:val="000000"/>
                  <w:sz w:val="22"/>
                  <w:szCs w:val="22"/>
                </w:rPr>
                <w:delText> </w:delText>
              </w:r>
            </w:del>
          </w:p>
        </w:tc>
      </w:tr>
      <w:tr w:rsidR="00BB2644" w:rsidRPr="00BB2644" w:rsidDel="0014551B" w:rsidTr="00526B68">
        <w:trPr>
          <w:trHeight w:val="300"/>
          <w:del w:id="1531" w:author="Kramár Róbert" w:date="2017-01-10T10:01:00Z"/>
        </w:trPr>
        <w:tc>
          <w:tcPr>
            <w:tcW w:w="582" w:type="dxa"/>
            <w:shd w:val="clear" w:color="auto" w:fill="auto"/>
            <w:noWrap/>
            <w:vAlign w:val="center"/>
            <w:hideMark/>
          </w:tcPr>
          <w:p w:rsidR="00BB2644" w:rsidRPr="00BB2644" w:rsidDel="0014551B" w:rsidRDefault="00BB2644" w:rsidP="00BB2644">
            <w:pPr>
              <w:jc w:val="center"/>
              <w:rPr>
                <w:del w:id="1532" w:author="Kramár Róbert" w:date="2017-01-10T10:01:00Z"/>
                <w:color w:val="000000"/>
                <w:sz w:val="22"/>
                <w:szCs w:val="22"/>
              </w:rPr>
            </w:pPr>
            <w:del w:id="1533" w:author="Kramár Róbert" w:date="2017-01-10T10:01:00Z">
              <w:r w:rsidRPr="00BB2644" w:rsidDel="0014551B">
                <w:rPr>
                  <w:color w:val="000000"/>
                  <w:sz w:val="22"/>
                  <w:szCs w:val="22"/>
                </w:rPr>
                <w:delText>9</w:delText>
              </w:r>
            </w:del>
          </w:p>
        </w:tc>
        <w:tc>
          <w:tcPr>
            <w:tcW w:w="4820" w:type="dxa"/>
            <w:gridSpan w:val="2"/>
            <w:shd w:val="clear" w:color="auto" w:fill="auto"/>
            <w:vAlign w:val="center"/>
            <w:hideMark/>
          </w:tcPr>
          <w:p w:rsidR="00BB2644" w:rsidRPr="00BB2644" w:rsidDel="0014551B" w:rsidRDefault="00BB2644" w:rsidP="00BB2644">
            <w:pPr>
              <w:rPr>
                <w:del w:id="1534" w:author="Kramár Róbert" w:date="2017-01-10T10:01:00Z"/>
                <w:color w:val="000000"/>
                <w:sz w:val="22"/>
                <w:szCs w:val="22"/>
              </w:rPr>
            </w:pPr>
            <w:del w:id="1535" w:author="Kramár Róbert" w:date="2017-01-10T10:01:00Z">
              <w:r w:rsidRPr="00BB2644" w:rsidDel="0014551B">
                <w:rPr>
                  <w:color w:val="000000"/>
                  <w:sz w:val="22"/>
                  <w:szCs w:val="22"/>
                </w:rPr>
                <w:delText>Neboli identifikované iné porušenia pravidiel a postupov verejného obstarávania?</w:delText>
              </w:r>
            </w:del>
          </w:p>
        </w:tc>
        <w:tc>
          <w:tcPr>
            <w:tcW w:w="567" w:type="dxa"/>
            <w:shd w:val="clear" w:color="auto" w:fill="auto"/>
            <w:vAlign w:val="center"/>
            <w:hideMark/>
          </w:tcPr>
          <w:p w:rsidR="00BB2644" w:rsidRPr="00BB2644" w:rsidDel="0014551B" w:rsidRDefault="00BB2644" w:rsidP="00BB2644">
            <w:pPr>
              <w:jc w:val="center"/>
              <w:rPr>
                <w:del w:id="1536" w:author="Kramár Róbert" w:date="2017-01-10T10:01:00Z"/>
                <w:color w:val="000000"/>
                <w:sz w:val="22"/>
                <w:szCs w:val="22"/>
              </w:rPr>
            </w:pPr>
            <w:del w:id="1537" w:author="Kramár Róbert" w:date="2017-01-10T10:01:00Z">
              <w:r w:rsidRPr="00BB2644" w:rsidDel="0014551B">
                <w:rPr>
                  <w:color w:val="000000"/>
                  <w:sz w:val="22"/>
                  <w:szCs w:val="22"/>
                </w:rPr>
                <w:delText> </w:delText>
              </w:r>
            </w:del>
          </w:p>
        </w:tc>
        <w:tc>
          <w:tcPr>
            <w:tcW w:w="567" w:type="dxa"/>
            <w:shd w:val="clear" w:color="auto" w:fill="auto"/>
            <w:vAlign w:val="center"/>
            <w:hideMark/>
          </w:tcPr>
          <w:p w:rsidR="00BB2644" w:rsidRPr="00BB2644" w:rsidDel="0014551B" w:rsidRDefault="00BB2644" w:rsidP="00BB2644">
            <w:pPr>
              <w:jc w:val="center"/>
              <w:rPr>
                <w:del w:id="1538" w:author="Kramár Róbert" w:date="2017-01-10T10:01:00Z"/>
                <w:color w:val="000000"/>
                <w:sz w:val="22"/>
                <w:szCs w:val="22"/>
              </w:rPr>
            </w:pPr>
            <w:del w:id="1539" w:author="Kramár Róbert" w:date="2017-01-10T10:01:00Z">
              <w:r w:rsidRPr="00BB2644" w:rsidDel="0014551B">
                <w:rPr>
                  <w:color w:val="000000"/>
                  <w:sz w:val="22"/>
                  <w:szCs w:val="22"/>
                </w:rPr>
                <w:delText> </w:delText>
              </w:r>
            </w:del>
          </w:p>
        </w:tc>
        <w:tc>
          <w:tcPr>
            <w:tcW w:w="776" w:type="dxa"/>
            <w:shd w:val="clear" w:color="auto" w:fill="auto"/>
            <w:vAlign w:val="center"/>
            <w:hideMark/>
          </w:tcPr>
          <w:p w:rsidR="00BB2644" w:rsidRPr="00BB2644" w:rsidDel="0014551B" w:rsidRDefault="00BB2644" w:rsidP="00BB2644">
            <w:pPr>
              <w:jc w:val="center"/>
              <w:rPr>
                <w:del w:id="1540" w:author="Kramár Róbert" w:date="2017-01-10T10:01:00Z"/>
                <w:color w:val="000000"/>
                <w:sz w:val="22"/>
                <w:szCs w:val="22"/>
              </w:rPr>
            </w:pPr>
            <w:del w:id="1541" w:author="Kramár Róbert" w:date="2017-01-10T10:01:00Z">
              <w:r w:rsidRPr="00BB2644" w:rsidDel="0014551B">
                <w:rPr>
                  <w:color w:val="000000"/>
                  <w:sz w:val="22"/>
                  <w:szCs w:val="22"/>
                </w:rPr>
                <w:delText> </w:delText>
              </w:r>
            </w:del>
          </w:p>
        </w:tc>
        <w:tc>
          <w:tcPr>
            <w:tcW w:w="1775" w:type="dxa"/>
            <w:shd w:val="clear" w:color="auto" w:fill="auto"/>
            <w:vAlign w:val="center"/>
            <w:hideMark/>
          </w:tcPr>
          <w:p w:rsidR="00BB2644" w:rsidRPr="00BB2644" w:rsidDel="0014551B" w:rsidRDefault="00BB2644" w:rsidP="00BB2644">
            <w:pPr>
              <w:jc w:val="center"/>
              <w:rPr>
                <w:del w:id="1542" w:author="Kramár Róbert" w:date="2017-01-10T10:01:00Z"/>
                <w:color w:val="000000"/>
                <w:sz w:val="22"/>
                <w:szCs w:val="22"/>
              </w:rPr>
            </w:pPr>
            <w:del w:id="1543" w:author="Kramár Róbert" w:date="2017-01-10T10:01:00Z">
              <w:r w:rsidRPr="00BB2644" w:rsidDel="0014551B">
                <w:rPr>
                  <w:color w:val="000000"/>
                  <w:sz w:val="22"/>
                  <w:szCs w:val="22"/>
                </w:rPr>
                <w:delText> </w:delText>
              </w:r>
            </w:del>
          </w:p>
        </w:tc>
      </w:tr>
      <w:tr w:rsidR="00E2408D" w:rsidRPr="00BB2644" w:rsidDel="0014551B" w:rsidTr="00CB451E">
        <w:trPr>
          <w:trHeight w:val="300"/>
          <w:del w:id="1544" w:author="Kramár Róbert" w:date="2017-01-10T10:01:00Z"/>
        </w:trPr>
        <w:tc>
          <w:tcPr>
            <w:tcW w:w="9087" w:type="dxa"/>
            <w:gridSpan w:val="7"/>
            <w:shd w:val="clear" w:color="auto" w:fill="auto"/>
            <w:noWrap/>
            <w:vAlign w:val="center"/>
          </w:tcPr>
          <w:p w:rsidR="00E2408D" w:rsidRPr="00BD2FCC" w:rsidDel="0014551B" w:rsidRDefault="00E2408D" w:rsidP="00CB451E">
            <w:pPr>
              <w:jc w:val="both"/>
              <w:rPr>
                <w:del w:id="1545" w:author="Kramár Róbert" w:date="2017-01-10T10:01:00Z"/>
                <w:b/>
                <w:sz w:val="20"/>
                <w:szCs w:val="20"/>
              </w:rPr>
            </w:pPr>
            <w:del w:id="1546" w:author="Kramár Róbert" w:date="2017-01-10T10:01:00Z">
              <w:r w:rsidRPr="00BD2FCC" w:rsidDel="0014551B">
                <w:rPr>
                  <w:b/>
                  <w:sz w:val="20"/>
                  <w:szCs w:val="20"/>
                </w:rPr>
                <w:delText>VYJADRENIE</w:delText>
              </w:r>
            </w:del>
          </w:p>
          <w:p w:rsidR="00E2408D" w:rsidRPr="00BD2FCC" w:rsidDel="0014551B" w:rsidRDefault="00E2408D" w:rsidP="00CB451E">
            <w:pPr>
              <w:jc w:val="both"/>
              <w:rPr>
                <w:del w:id="1547" w:author="Kramár Róbert" w:date="2017-01-10T10:01:00Z"/>
                <w:sz w:val="20"/>
                <w:szCs w:val="20"/>
              </w:rPr>
            </w:pPr>
          </w:p>
          <w:p w:rsidR="000C1AA0" w:rsidRPr="00A54276" w:rsidDel="0014551B" w:rsidRDefault="000C1AA0" w:rsidP="000C1AA0">
            <w:pPr>
              <w:rPr>
                <w:del w:id="1548" w:author="Kramár Róbert" w:date="2017-01-10T10:01:00Z"/>
              </w:rPr>
            </w:pPr>
            <w:del w:id="1549" w:author="Kramár Róbert" w:date="2017-01-10T10:01:00Z">
              <w:r w:rsidRPr="00B64015" w:rsidDel="0014551B">
                <w:rPr>
                  <w:sz w:val="20"/>
                  <w:szCs w:val="20"/>
                </w:rPr>
                <w:delText xml:space="preserve">Na základe overených skutočností potvrdzujem, že </w:delText>
              </w:r>
              <w:r w:rsidDel="0014551B">
                <w:rPr>
                  <w:sz w:val="20"/>
                  <w:szCs w:val="20"/>
                </w:rPr>
                <w:delText xml:space="preserve"> </w:delText>
              </w:r>
            </w:del>
            <w:customXmlDelRangeStart w:id="1550" w:author="Kramár Róbert" w:date="2017-01-10T10:01:00Z"/>
            <w:sdt>
              <w:sdtPr>
                <w:rPr>
                  <w:sz w:val="20"/>
                  <w:szCs w:val="20"/>
                </w:rPr>
                <w:id w:val="-1525323553"/>
                <w:placeholder>
                  <w:docPart w:val="6D1E8EB704004FFDBD33F64694A9BDC7"/>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DelRangeEnd w:id="1550"/>
                <w:customXmlDelRangeStart w:id="1551" w:author="Kramár Róbert" w:date="2017-01-10T10:01:00Z"/>
              </w:sdtContent>
            </w:sdt>
            <w:customXmlDelRangeEnd w:id="1551"/>
            <w:del w:id="1552" w:author="Kramár Róbert" w:date="2017-01-10T10:01:00Z">
              <w:r w:rsidRPr="00B64015" w:rsidDel="0014551B">
                <w:rPr>
                  <w:sz w:val="20"/>
                  <w:szCs w:val="20"/>
                </w:rPr>
                <w:delText xml:space="preserve">   </w:delText>
              </w:r>
            </w:del>
          </w:p>
          <w:p w:rsidR="00E2408D" w:rsidRPr="00BB2644" w:rsidDel="0014551B" w:rsidRDefault="00E2408D" w:rsidP="00D57320">
            <w:pPr>
              <w:rPr>
                <w:del w:id="1553" w:author="Kramár Róbert" w:date="2017-01-10T10:01:00Z"/>
                <w:b/>
                <w:bCs/>
                <w:color w:val="000000"/>
                <w:sz w:val="22"/>
                <w:szCs w:val="22"/>
              </w:rPr>
            </w:pPr>
          </w:p>
        </w:tc>
      </w:tr>
      <w:tr w:rsidR="00E2408D" w:rsidRPr="00BB2644" w:rsidDel="0014551B" w:rsidTr="00CB451E">
        <w:trPr>
          <w:trHeight w:val="300"/>
          <w:del w:id="1554" w:author="Kramár Róbert" w:date="2017-01-10T10:01:00Z"/>
        </w:trPr>
        <w:tc>
          <w:tcPr>
            <w:tcW w:w="3559" w:type="dxa"/>
            <w:gridSpan w:val="2"/>
            <w:shd w:val="clear" w:color="auto" w:fill="auto"/>
            <w:vAlign w:val="center"/>
            <w:hideMark/>
          </w:tcPr>
          <w:p w:rsidR="00E2408D" w:rsidRPr="00BB2644" w:rsidDel="0014551B" w:rsidRDefault="00E2408D" w:rsidP="00CB451E">
            <w:pPr>
              <w:rPr>
                <w:del w:id="1555" w:author="Kramár Róbert" w:date="2017-01-10T10:01:00Z"/>
                <w:b/>
                <w:bCs/>
                <w:sz w:val="22"/>
                <w:szCs w:val="22"/>
              </w:rPr>
            </w:pPr>
            <w:del w:id="1556" w:author="Kramár Róbert" w:date="2017-01-10T10:01:00Z">
              <w:r w:rsidRPr="00BB2644" w:rsidDel="0014551B">
                <w:rPr>
                  <w:b/>
                  <w:bCs/>
                  <w:sz w:val="22"/>
                  <w:szCs w:val="22"/>
                </w:rPr>
                <w:delText>Kontrolu vykonal</w:delText>
              </w:r>
              <w:r w:rsidRPr="00BD2FCC" w:rsidDel="0014551B">
                <w:rPr>
                  <w:rStyle w:val="Odkaznapoznmkupodiarou"/>
                  <w:b/>
                  <w:bCs/>
                  <w:sz w:val="20"/>
                  <w:szCs w:val="20"/>
                </w:rPr>
                <w:footnoteReference w:id="81"/>
              </w:r>
              <w:r w:rsidRPr="00BB2644" w:rsidDel="0014551B">
                <w:rPr>
                  <w:b/>
                  <w:bCs/>
                  <w:sz w:val="22"/>
                  <w:szCs w:val="22"/>
                </w:rPr>
                <w:delText>:</w:delText>
              </w:r>
            </w:del>
          </w:p>
        </w:tc>
        <w:tc>
          <w:tcPr>
            <w:tcW w:w="5528" w:type="dxa"/>
            <w:gridSpan w:val="5"/>
            <w:shd w:val="clear" w:color="auto" w:fill="auto"/>
            <w:vAlign w:val="center"/>
            <w:hideMark/>
          </w:tcPr>
          <w:p w:rsidR="00E2408D" w:rsidRPr="00BB2644" w:rsidDel="0014551B" w:rsidRDefault="00E2408D" w:rsidP="00CB451E">
            <w:pPr>
              <w:rPr>
                <w:del w:id="1559" w:author="Kramár Róbert" w:date="2017-01-10T10:01:00Z"/>
                <w:color w:val="000000"/>
                <w:sz w:val="22"/>
                <w:szCs w:val="22"/>
              </w:rPr>
            </w:pPr>
            <w:del w:id="1560" w:author="Kramár Róbert" w:date="2017-01-10T10:01:00Z">
              <w:r w:rsidRPr="00BB2644" w:rsidDel="0014551B">
                <w:rPr>
                  <w:color w:val="000000"/>
                  <w:sz w:val="22"/>
                  <w:szCs w:val="22"/>
                </w:rPr>
                <w:delText> </w:delText>
              </w:r>
            </w:del>
          </w:p>
        </w:tc>
      </w:tr>
      <w:tr w:rsidR="00E2408D" w:rsidRPr="00BB2644" w:rsidDel="0014551B" w:rsidTr="00CB451E">
        <w:trPr>
          <w:trHeight w:val="300"/>
          <w:del w:id="1561" w:author="Kramár Róbert" w:date="2017-01-10T10:01:00Z"/>
        </w:trPr>
        <w:tc>
          <w:tcPr>
            <w:tcW w:w="3559" w:type="dxa"/>
            <w:gridSpan w:val="2"/>
            <w:shd w:val="clear" w:color="auto" w:fill="auto"/>
            <w:vAlign w:val="center"/>
            <w:hideMark/>
          </w:tcPr>
          <w:p w:rsidR="00E2408D" w:rsidRPr="00BB2644" w:rsidDel="0014551B" w:rsidRDefault="00E2408D" w:rsidP="00CB451E">
            <w:pPr>
              <w:rPr>
                <w:del w:id="1562" w:author="Kramár Róbert" w:date="2017-01-10T10:01:00Z"/>
                <w:b/>
                <w:bCs/>
                <w:sz w:val="22"/>
                <w:szCs w:val="22"/>
              </w:rPr>
            </w:pPr>
            <w:del w:id="1563" w:author="Kramár Róbert" w:date="2017-01-10T10:01:00Z">
              <w:r w:rsidRPr="00BB2644" w:rsidDel="0014551B">
                <w:rPr>
                  <w:b/>
                  <w:bCs/>
                  <w:sz w:val="22"/>
                  <w:szCs w:val="22"/>
                </w:rPr>
                <w:delText>Dátum:</w:delText>
              </w:r>
            </w:del>
          </w:p>
        </w:tc>
        <w:tc>
          <w:tcPr>
            <w:tcW w:w="5528" w:type="dxa"/>
            <w:gridSpan w:val="5"/>
            <w:shd w:val="clear" w:color="auto" w:fill="auto"/>
            <w:vAlign w:val="center"/>
            <w:hideMark/>
          </w:tcPr>
          <w:p w:rsidR="00E2408D" w:rsidRPr="00BB2644" w:rsidDel="0014551B" w:rsidRDefault="00E2408D" w:rsidP="00CB451E">
            <w:pPr>
              <w:rPr>
                <w:del w:id="1564" w:author="Kramár Róbert" w:date="2017-01-10T10:01:00Z"/>
                <w:color w:val="000000"/>
                <w:sz w:val="22"/>
                <w:szCs w:val="22"/>
              </w:rPr>
            </w:pPr>
            <w:del w:id="1565" w:author="Kramár Róbert" w:date="2017-01-10T10:01:00Z">
              <w:r w:rsidRPr="00BB2644" w:rsidDel="0014551B">
                <w:rPr>
                  <w:color w:val="000000"/>
                  <w:sz w:val="22"/>
                  <w:szCs w:val="22"/>
                </w:rPr>
                <w:delText> </w:delText>
              </w:r>
            </w:del>
          </w:p>
        </w:tc>
      </w:tr>
      <w:tr w:rsidR="00E2408D" w:rsidRPr="00BB2644" w:rsidDel="0014551B" w:rsidTr="00CB451E">
        <w:trPr>
          <w:trHeight w:val="300"/>
          <w:del w:id="1566" w:author="Kramár Róbert" w:date="2017-01-10T10:01:00Z"/>
        </w:trPr>
        <w:tc>
          <w:tcPr>
            <w:tcW w:w="3559" w:type="dxa"/>
            <w:gridSpan w:val="2"/>
            <w:shd w:val="clear" w:color="000000" w:fill="FFFFFF"/>
            <w:vAlign w:val="center"/>
            <w:hideMark/>
          </w:tcPr>
          <w:p w:rsidR="00E2408D" w:rsidRPr="00BB2644" w:rsidDel="0014551B" w:rsidRDefault="00E2408D" w:rsidP="00CB451E">
            <w:pPr>
              <w:rPr>
                <w:del w:id="1567" w:author="Kramár Róbert" w:date="2017-01-10T10:01:00Z"/>
                <w:b/>
                <w:bCs/>
                <w:sz w:val="22"/>
                <w:szCs w:val="22"/>
              </w:rPr>
            </w:pPr>
            <w:del w:id="1568" w:author="Kramár Róbert" w:date="2017-01-10T10:01:00Z">
              <w:r w:rsidRPr="00BB2644" w:rsidDel="0014551B">
                <w:rPr>
                  <w:b/>
                  <w:bCs/>
                  <w:sz w:val="22"/>
                  <w:szCs w:val="22"/>
                </w:rPr>
                <w:delText>Podpis:</w:delText>
              </w:r>
            </w:del>
          </w:p>
        </w:tc>
        <w:tc>
          <w:tcPr>
            <w:tcW w:w="5528" w:type="dxa"/>
            <w:gridSpan w:val="5"/>
            <w:shd w:val="clear" w:color="auto" w:fill="auto"/>
            <w:vAlign w:val="center"/>
            <w:hideMark/>
          </w:tcPr>
          <w:p w:rsidR="00E2408D" w:rsidRPr="00BB2644" w:rsidDel="0014551B" w:rsidRDefault="00E2408D" w:rsidP="00CB451E">
            <w:pPr>
              <w:rPr>
                <w:del w:id="1569" w:author="Kramár Róbert" w:date="2017-01-10T10:01:00Z"/>
                <w:color w:val="000000"/>
                <w:sz w:val="22"/>
                <w:szCs w:val="22"/>
              </w:rPr>
            </w:pPr>
            <w:del w:id="1570" w:author="Kramár Róbert" w:date="2017-01-10T10:01:00Z">
              <w:r w:rsidRPr="00BB2644" w:rsidDel="0014551B">
                <w:rPr>
                  <w:color w:val="000000"/>
                  <w:sz w:val="22"/>
                  <w:szCs w:val="22"/>
                </w:rPr>
                <w:delText> </w:delText>
              </w:r>
            </w:del>
          </w:p>
        </w:tc>
      </w:tr>
      <w:tr w:rsidR="00E2408D" w:rsidRPr="00BB2644" w:rsidDel="0014551B" w:rsidTr="00CB451E">
        <w:trPr>
          <w:trHeight w:val="300"/>
          <w:del w:id="1571" w:author="Kramár Róbert" w:date="2017-01-10T10:01:00Z"/>
        </w:trPr>
        <w:tc>
          <w:tcPr>
            <w:tcW w:w="9087" w:type="dxa"/>
            <w:gridSpan w:val="7"/>
            <w:shd w:val="clear" w:color="auto" w:fill="auto"/>
            <w:noWrap/>
            <w:vAlign w:val="bottom"/>
            <w:hideMark/>
          </w:tcPr>
          <w:p w:rsidR="00E2408D" w:rsidRPr="00BB2644" w:rsidDel="0014551B" w:rsidRDefault="00E2408D" w:rsidP="00CB451E">
            <w:pPr>
              <w:jc w:val="center"/>
              <w:rPr>
                <w:del w:id="1572" w:author="Kramár Róbert" w:date="2017-01-10T10:01:00Z"/>
                <w:color w:val="000000"/>
                <w:sz w:val="22"/>
                <w:szCs w:val="22"/>
              </w:rPr>
            </w:pPr>
            <w:del w:id="1573" w:author="Kramár Róbert" w:date="2017-01-10T10:01:00Z">
              <w:r w:rsidRPr="00BB2644" w:rsidDel="0014551B">
                <w:rPr>
                  <w:color w:val="000000"/>
                  <w:sz w:val="22"/>
                  <w:szCs w:val="22"/>
                </w:rPr>
                <w:delText> </w:delText>
              </w:r>
            </w:del>
          </w:p>
        </w:tc>
      </w:tr>
      <w:tr w:rsidR="00E2408D" w:rsidRPr="00BB2644" w:rsidDel="0014551B" w:rsidTr="00CB451E">
        <w:trPr>
          <w:trHeight w:val="300"/>
          <w:del w:id="1574" w:author="Kramár Róbert" w:date="2017-01-10T10:01:00Z"/>
        </w:trPr>
        <w:tc>
          <w:tcPr>
            <w:tcW w:w="3559" w:type="dxa"/>
            <w:gridSpan w:val="2"/>
            <w:shd w:val="clear" w:color="000000" w:fill="FFFFFF"/>
            <w:vAlign w:val="center"/>
            <w:hideMark/>
          </w:tcPr>
          <w:p w:rsidR="00E2408D" w:rsidRPr="00BB2644" w:rsidDel="0014551B" w:rsidRDefault="00E2408D" w:rsidP="00CB451E">
            <w:pPr>
              <w:rPr>
                <w:del w:id="1575" w:author="Kramár Róbert" w:date="2017-01-10T10:01:00Z"/>
                <w:b/>
                <w:bCs/>
                <w:sz w:val="22"/>
                <w:szCs w:val="22"/>
              </w:rPr>
            </w:pPr>
            <w:del w:id="1576" w:author="Kramár Róbert" w:date="2017-01-10T10:01:00Z">
              <w:r w:rsidRPr="00BB2644" w:rsidDel="0014551B">
                <w:rPr>
                  <w:b/>
                  <w:bCs/>
                  <w:sz w:val="22"/>
                  <w:szCs w:val="22"/>
                </w:rPr>
                <w:delText>Kontrolu vykonal</w:delText>
              </w:r>
              <w:r w:rsidRPr="00BD2FCC" w:rsidDel="0014551B">
                <w:rPr>
                  <w:rStyle w:val="Odkaznapoznmkupodiarou"/>
                  <w:b/>
                  <w:bCs/>
                  <w:sz w:val="20"/>
                  <w:szCs w:val="20"/>
                </w:rPr>
                <w:footnoteReference w:id="82"/>
              </w:r>
              <w:r w:rsidRPr="00BB2644" w:rsidDel="0014551B">
                <w:rPr>
                  <w:b/>
                  <w:bCs/>
                  <w:sz w:val="22"/>
                  <w:szCs w:val="22"/>
                </w:rPr>
                <w:delText>:</w:delText>
              </w:r>
            </w:del>
          </w:p>
        </w:tc>
        <w:tc>
          <w:tcPr>
            <w:tcW w:w="5528" w:type="dxa"/>
            <w:gridSpan w:val="5"/>
            <w:shd w:val="clear" w:color="auto" w:fill="auto"/>
            <w:vAlign w:val="center"/>
            <w:hideMark/>
          </w:tcPr>
          <w:p w:rsidR="00E2408D" w:rsidRPr="00BB2644" w:rsidDel="0014551B" w:rsidRDefault="00E2408D" w:rsidP="00CB451E">
            <w:pPr>
              <w:rPr>
                <w:del w:id="1579" w:author="Kramár Róbert" w:date="2017-01-10T10:01:00Z"/>
                <w:color w:val="000000"/>
                <w:sz w:val="22"/>
                <w:szCs w:val="22"/>
              </w:rPr>
            </w:pPr>
            <w:del w:id="1580" w:author="Kramár Róbert" w:date="2017-01-10T10:01:00Z">
              <w:r w:rsidRPr="00BB2644" w:rsidDel="0014551B">
                <w:rPr>
                  <w:color w:val="000000"/>
                  <w:sz w:val="22"/>
                  <w:szCs w:val="22"/>
                </w:rPr>
                <w:delText> </w:delText>
              </w:r>
            </w:del>
          </w:p>
        </w:tc>
      </w:tr>
      <w:tr w:rsidR="00E2408D" w:rsidRPr="00BB2644" w:rsidDel="0014551B" w:rsidTr="00CB451E">
        <w:trPr>
          <w:trHeight w:val="300"/>
          <w:del w:id="1581" w:author="Kramár Róbert" w:date="2017-01-10T10:01:00Z"/>
        </w:trPr>
        <w:tc>
          <w:tcPr>
            <w:tcW w:w="3559" w:type="dxa"/>
            <w:gridSpan w:val="2"/>
            <w:shd w:val="clear" w:color="000000" w:fill="FFFFFF"/>
            <w:vAlign w:val="center"/>
            <w:hideMark/>
          </w:tcPr>
          <w:p w:rsidR="00E2408D" w:rsidRPr="00BB2644" w:rsidDel="0014551B" w:rsidRDefault="00E2408D" w:rsidP="00CB451E">
            <w:pPr>
              <w:rPr>
                <w:del w:id="1582" w:author="Kramár Róbert" w:date="2017-01-10T10:01:00Z"/>
                <w:b/>
                <w:bCs/>
                <w:sz w:val="22"/>
                <w:szCs w:val="22"/>
              </w:rPr>
            </w:pPr>
            <w:del w:id="1583" w:author="Kramár Róbert" w:date="2017-01-10T10:01:00Z">
              <w:r w:rsidRPr="00BB2644" w:rsidDel="0014551B">
                <w:rPr>
                  <w:b/>
                  <w:bCs/>
                  <w:sz w:val="22"/>
                  <w:szCs w:val="22"/>
                </w:rPr>
                <w:delText xml:space="preserve">Dátum: </w:delText>
              </w:r>
            </w:del>
          </w:p>
        </w:tc>
        <w:tc>
          <w:tcPr>
            <w:tcW w:w="5528" w:type="dxa"/>
            <w:gridSpan w:val="5"/>
            <w:shd w:val="clear" w:color="auto" w:fill="auto"/>
            <w:vAlign w:val="center"/>
            <w:hideMark/>
          </w:tcPr>
          <w:p w:rsidR="00E2408D" w:rsidRPr="00BB2644" w:rsidDel="0014551B" w:rsidRDefault="00E2408D" w:rsidP="00CB451E">
            <w:pPr>
              <w:rPr>
                <w:del w:id="1584" w:author="Kramár Róbert" w:date="2017-01-10T10:01:00Z"/>
                <w:color w:val="000000"/>
                <w:sz w:val="22"/>
                <w:szCs w:val="22"/>
              </w:rPr>
            </w:pPr>
            <w:del w:id="1585" w:author="Kramár Róbert" w:date="2017-01-10T10:01:00Z">
              <w:r w:rsidRPr="00BB2644" w:rsidDel="0014551B">
                <w:rPr>
                  <w:color w:val="000000"/>
                  <w:sz w:val="22"/>
                  <w:szCs w:val="22"/>
                </w:rPr>
                <w:delText> </w:delText>
              </w:r>
            </w:del>
          </w:p>
        </w:tc>
      </w:tr>
      <w:tr w:rsidR="00E2408D" w:rsidRPr="00BB2644" w:rsidDel="0014551B" w:rsidTr="00CB451E">
        <w:trPr>
          <w:trHeight w:val="300"/>
          <w:del w:id="1586" w:author="Kramár Róbert" w:date="2017-01-10T10:01:00Z"/>
        </w:trPr>
        <w:tc>
          <w:tcPr>
            <w:tcW w:w="3559" w:type="dxa"/>
            <w:gridSpan w:val="2"/>
            <w:shd w:val="clear" w:color="000000" w:fill="FFFFFF"/>
            <w:vAlign w:val="center"/>
            <w:hideMark/>
          </w:tcPr>
          <w:p w:rsidR="00E2408D" w:rsidRPr="00BB2644" w:rsidDel="0014551B" w:rsidRDefault="00E2408D" w:rsidP="00CB451E">
            <w:pPr>
              <w:rPr>
                <w:del w:id="1587" w:author="Kramár Róbert" w:date="2017-01-10T10:01:00Z"/>
                <w:b/>
                <w:bCs/>
                <w:sz w:val="22"/>
                <w:szCs w:val="22"/>
              </w:rPr>
            </w:pPr>
            <w:del w:id="1588" w:author="Kramár Róbert" w:date="2017-01-10T10:01:00Z">
              <w:r w:rsidRPr="00BB2644" w:rsidDel="0014551B">
                <w:rPr>
                  <w:b/>
                  <w:bCs/>
                  <w:sz w:val="22"/>
                  <w:szCs w:val="22"/>
                </w:rPr>
                <w:delText>Podpis:</w:delText>
              </w:r>
            </w:del>
          </w:p>
        </w:tc>
        <w:tc>
          <w:tcPr>
            <w:tcW w:w="5528" w:type="dxa"/>
            <w:gridSpan w:val="5"/>
            <w:shd w:val="clear" w:color="auto" w:fill="auto"/>
            <w:vAlign w:val="center"/>
            <w:hideMark/>
          </w:tcPr>
          <w:p w:rsidR="00E2408D" w:rsidRPr="00BB2644" w:rsidDel="0014551B" w:rsidRDefault="00E2408D" w:rsidP="00CB451E">
            <w:pPr>
              <w:rPr>
                <w:del w:id="1589" w:author="Kramár Róbert" w:date="2017-01-10T10:01:00Z"/>
                <w:color w:val="000000"/>
                <w:sz w:val="22"/>
                <w:szCs w:val="22"/>
              </w:rPr>
            </w:pPr>
            <w:del w:id="1590" w:author="Kramár Róbert" w:date="2017-01-10T10:01:00Z">
              <w:r w:rsidRPr="00BB2644" w:rsidDel="0014551B">
                <w:rPr>
                  <w:color w:val="000000"/>
                  <w:sz w:val="22"/>
                  <w:szCs w:val="22"/>
                </w:rPr>
                <w:delText> </w:delText>
              </w:r>
            </w:del>
          </w:p>
        </w:tc>
      </w:tr>
    </w:tbl>
    <w:p w:rsidR="00BD77E9" w:rsidDel="0014551B" w:rsidRDefault="00BD77E9" w:rsidP="00066390">
      <w:pPr>
        <w:rPr>
          <w:del w:id="1591" w:author="Kramár Róbert" w:date="2017-01-10T10:01:00Z"/>
        </w:rPr>
      </w:pPr>
    </w:p>
    <w:p w:rsidR="00BD77E9" w:rsidRDefault="00BD77E9">
      <w:pPr>
        <w:spacing w:after="200" w:line="276" w:lineRule="auto"/>
      </w:pPr>
      <w:del w:id="1592" w:author="Hudec Branislav" w:date="2017-03-27T17:07:00Z">
        <w:r w:rsidDel="00767352">
          <w:br w:type="page"/>
        </w:r>
      </w:del>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593">
          <w:tblGrid>
            <w:gridCol w:w="582"/>
            <w:gridCol w:w="2977"/>
            <w:gridCol w:w="1843"/>
            <w:gridCol w:w="567"/>
            <w:gridCol w:w="567"/>
            <w:gridCol w:w="776"/>
            <w:gridCol w:w="1775"/>
          </w:tblGrid>
        </w:tblGridChange>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94"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1594"/>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595" w:author="Kramár Róbert" w:date="2017-01-11T15:14:00Z">
              <w:r w:rsidRPr="00BB2644" w:rsidDel="00372627">
                <w:rPr>
                  <w:color w:val="000000"/>
                  <w:sz w:val="22"/>
                  <w:szCs w:val="22"/>
                </w:rPr>
                <w:delText>ITMS</w:delText>
              </w:r>
            </w:del>
            <w:ins w:id="1596"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597" w:author="Tibor Barna" w:date="2017-03-28T12:52: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cantSplit/>
          <w:trHeight w:val="328"/>
          <w:ins w:id="1598" w:author="Kramár Róbert" w:date="2017-01-20T13:15:00Z"/>
          <w:trPrChange w:id="1599" w:author="Tibor Barna" w:date="2017-03-28T12:52:00Z">
            <w:trPr>
              <w:cantSplit/>
              <w:trHeight w:val="885"/>
            </w:trPr>
          </w:trPrChange>
        </w:trPr>
        <w:tc>
          <w:tcPr>
            <w:tcW w:w="3559" w:type="dxa"/>
            <w:gridSpan w:val="2"/>
            <w:shd w:val="clear" w:color="auto" w:fill="auto"/>
            <w:vAlign w:val="center"/>
            <w:tcPrChange w:id="1600" w:author="Tibor Barna" w:date="2017-03-28T12:52:00Z">
              <w:tcPr>
                <w:tcW w:w="3559" w:type="dxa"/>
                <w:gridSpan w:val="2"/>
                <w:shd w:val="clear" w:color="auto" w:fill="auto"/>
                <w:vAlign w:val="center"/>
              </w:tcPr>
            </w:tcPrChange>
          </w:tcPr>
          <w:p w:rsidR="00113951" w:rsidRPr="00BB2644" w:rsidRDefault="00113951" w:rsidP="00526B68">
            <w:pPr>
              <w:rPr>
                <w:ins w:id="1601" w:author="Kramár Róbert" w:date="2017-01-20T13:15:00Z"/>
                <w:color w:val="000000"/>
                <w:sz w:val="22"/>
                <w:szCs w:val="22"/>
              </w:rPr>
            </w:pPr>
            <w:ins w:id="1602" w:author="Kramár Róbert" w:date="2017-01-20T13:15: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Change w:id="1603" w:author="Tibor Barna" w:date="2017-03-28T12:52:00Z">
              <w:tcPr>
                <w:tcW w:w="5528" w:type="dxa"/>
                <w:gridSpan w:val="5"/>
                <w:shd w:val="clear" w:color="auto" w:fill="auto"/>
                <w:vAlign w:val="center"/>
              </w:tcPr>
            </w:tcPrChange>
          </w:tcPr>
          <w:p w:rsidR="00113951" w:rsidRPr="00BB2644" w:rsidRDefault="00113951" w:rsidP="00BB2644">
            <w:pPr>
              <w:rPr>
                <w:ins w:id="1604" w:author="Kramár Róbert" w:date="2017-01-20T13:15:00Z"/>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lastRenderedPageBreak/>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ins w:id="1605" w:author="Sandra Belková" w:date="2017-02-02T09:25:00Z">
              <w:r>
                <w:rPr>
                  <w:color w:val="000000"/>
                  <w:sz w:val="22"/>
                  <w:szCs w:val="22"/>
                </w:rPr>
                <w:t>3</w:t>
              </w:r>
            </w:ins>
          </w:p>
        </w:tc>
        <w:tc>
          <w:tcPr>
            <w:tcW w:w="4820" w:type="dxa"/>
            <w:gridSpan w:val="2"/>
            <w:vMerge w:val="restart"/>
            <w:shd w:val="clear" w:color="auto" w:fill="auto"/>
            <w:vAlign w:val="center"/>
          </w:tcPr>
          <w:p w:rsidR="009B67E5" w:rsidRPr="0048257F" w:rsidRDefault="009B67E5" w:rsidP="009B67E5">
            <w:pPr>
              <w:rPr>
                <w:ins w:id="1606" w:author="Sandra Belková" w:date="2017-03-21T13:59:00Z"/>
                <w:color w:val="000000"/>
                <w:sz w:val="22"/>
                <w:szCs w:val="22"/>
              </w:rPr>
            </w:pPr>
            <w:r w:rsidRPr="0048257F">
              <w:rPr>
                <w:color w:val="000000"/>
                <w:sz w:val="22"/>
                <w:szCs w:val="22"/>
              </w:rPr>
              <w:t xml:space="preserve"> </w:t>
            </w:r>
            <w:ins w:id="1607" w:author="Sandra Belková" w:date="2017-03-21T13:59:00Z">
              <w:r>
                <w:rPr>
                  <w:color w:val="000000"/>
                  <w:sz w:val="22"/>
                  <w:szCs w:val="22"/>
                </w:rPr>
                <w:t xml:space="preserve">a) </w:t>
              </w:r>
              <w:r w:rsidRPr="0048257F">
                <w:rPr>
                  <w:color w:val="000000"/>
                  <w:sz w:val="22"/>
                  <w:szCs w:val="22"/>
                </w:rPr>
                <w:t>Je úspešný uchádzač zapísaný v registri partnerov verejného sektora?</w:t>
              </w:r>
            </w:ins>
          </w:p>
          <w:p w:rsidR="009B67E5" w:rsidRPr="0048257F" w:rsidRDefault="009B67E5" w:rsidP="009B67E5">
            <w:pPr>
              <w:rPr>
                <w:ins w:id="1608" w:author="Sandra Belková" w:date="2017-03-21T13:59:00Z"/>
                <w:color w:val="000000"/>
                <w:sz w:val="22"/>
                <w:szCs w:val="22"/>
              </w:rPr>
            </w:pPr>
            <w:ins w:id="1609" w:author="Sandra Belková" w:date="2017-03-21T13:59: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9B67E5" w:rsidRPr="00BB2644" w:rsidRDefault="009B67E5" w:rsidP="009B67E5">
            <w:pPr>
              <w:rPr>
                <w:color w:val="000000"/>
                <w:sz w:val="22"/>
                <w:szCs w:val="22"/>
              </w:rPr>
            </w:pPr>
            <w:ins w:id="1610" w:author="Sandra Belková" w:date="2017-03-21T13:59:00Z">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del w:id="1611" w:author="Sandra Belková" w:date="2017-02-02T09:25:00Z">
              <w:r w:rsidRPr="00BB2644" w:rsidDel="00FE44EB">
                <w:rPr>
                  <w:color w:val="000000"/>
                  <w:sz w:val="22"/>
                  <w:szCs w:val="22"/>
                </w:rPr>
                <w:delText>3</w:delText>
              </w:r>
            </w:del>
            <w:ins w:id="1612" w:author="Sandra Belková" w:date="2017-02-02T09:25:00Z">
              <w:r w:rsidR="00FE44EB">
                <w:rPr>
                  <w:color w:val="000000"/>
                  <w:sz w:val="22"/>
                  <w:szCs w:val="22"/>
                </w:rPr>
                <w:t>4</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ins w:id="1613" w:author="Kramár Róbert" w:date="2017-01-20T15:26:00Z"/>
        </w:trPr>
        <w:tc>
          <w:tcPr>
            <w:tcW w:w="582" w:type="dxa"/>
            <w:shd w:val="clear" w:color="auto" w:fill="auto"/>
            <w:noWrap/>
            <w:vAlign w:val="center"/>
          </w:tcPr>
          <w:p w:rsidR="00FC5F44" w:rsidRPr="00BB2644" w:rsidRDefault="00FE44EB" w:rsidP="00BB2644">
            <w:pPr>
              <w:jc w:val="center"/>
              <w:rPr>
                <w:ins w:id="1614" w:author="Kramár Róbert" w:date="2017-01-20T15:26:00Z"/>
                <w:color w:val="000000"/>
                <w:sz w:val="22"/>
                <w:szCs w:val="22"/>
              </w:rPr>
            </w:pPr>
            <w:ins w:id="1615" w:author="Sandra Belková" w:date="2017-02-02T09:25:00Z">
              <w:r>
                <w:rPr>
                  <w:color w:val="000000"/>
                  <w:sz w:val="22"/>
                  <w:szCs w:val="22"/>
                </w:rPr>
                <w:t>5</w:t>
              </w:r>
            </w:ins>
          </w:p>
        </w:tc>
        <w:tc>
          <w:tcPr>
            <w:tcW w:w="4820" w:type="dxa"/>
            <w:gridSpan w:val="2"/>
            <w:shd w:val="clear" w:color="auto" w:fill="auto"/>
            <w:vAlign w:val="center"/>
          </w:tcPr>
          <w:p w:rsidR="00FC5F44" w:rsidRPr="00BB2644" w:rsidRDefault="00FC5F44" w:rsidP="00BB2644">
            <w:pPr>
              <w:rPr>
                <w:ins w:id="1616" w:author="Kramár Róbert" w:date="2017-01-20T15:26:00Z"/>
                <w:color w:val="000000"/>
                <w:sz w:val="22"/>
                <w:szCs w:val="22"/>
              </w:rPr>
            </w:pPr>
            <w:ins w:id="1617" w:author="Kramár Róbert" w:date="2017-01-20T15:26:00Z">
              <w:r>
                <w:rPr>
                  <w:color w:val="000000"/>
                  <w:sz w:val="22"/>
                </w:rPr>
                <w:t>Prišlo k podstatnému zníženiu rozsahu predmetu zákazky?</w:t>
              </w:r>
            </w:ins>
          </w:p>
        </w:tc>
        <w:tc>
          <w:tcPr>
            <w:tcW w:w="567" w:type="dxa"/>
            <w:shd w:val="clear" w:color="auto" w:fill="auto"/>
            <w:vAlign w:val="center"/>
          </w:tcPr>
          <w:p w:rsidR="00FC5F44" w:rsidRPr="00BB2644" w:rsidRDefault="00FC5F44" w:rsidP="00BB2644">
            <w:pPr>
              <w:jc w:val="center"/>
              <w:rPr>
                <w:ins w:id="1618" w:author="Kramár Róbert" w:date="2017-01-20T15:26:00Z"/>
                <w:color w:val="000000"/>
                <w:sz w:val="22"/>
                <w:szCs w:val="22"/>
              </w:rPr>
            </w:pPr>
          </w:p>
        </w:tc>
        <w:tc>
          <w:tcPr>
            <w:tcW w:w="567" w:type="dxa"/>
            <w:shd w:val="clear" w:color="auto" w:fill="auto"/>
            <w:vAlign w:val="center"/>
          </w:tcPr>
          <w:p w:rsidR="00FC5F44" w:rsidRPr="00BB2644" w:rsidRDefault="00FC5F44" w:rsidP="00BB2644">
            <w:pPr>
              <w:jc w:val="center"/>
              <w:rPr>
                <w:ins w:id="1619" w:author="Kramár Róbert" w:date="2017-01-20T15:26:00Z"/>
                <w:color w:val="000000"/>
                <w:sz w:val="22"/>
                <w:szCs w:val="22"/>
              </w:rPr>
            </w:pPr>
          </w:p>
        </w:tc>
        <w:tc>
          <w:tcPr>
            <w:tcW w:w="776" w:type="dxa"/>
            <w:shd w:val="clear" w:color="auto" w:fill="auto"/>
            <w:vAlign w:val="center"/>
          </w:tcPr>
          <w:p w:rsidR="00FC5F44" w:rsidRPr="00BB2644" w:rsidRDefault="00FC5F44" w:rsidP="00BB2644">
            <w:pPr>
              <w:jc w:val="center"/>
              <w:rPr>
                <w:ins w:id="1620" w:author="Kramár Róbert" w:date="2017-01-20T15:26:00Z"/>
                <w:color w:val="000000"/>
                <w:sz w:val="22"/>
                <w:szCs w:val="22"/>
              </w:rPr>
            </w:pPr>
          </w:p>
        </w:tc>
        <w:tc>
          <w:tcPr>
            <w:tcW w:w="1775" w:type="dxa"/>
            <w:shd w:val="clear" w:color="auto" w:fill="auto"/>
            <w:vAlign w:val="center"/>
          </w:tcPr>
          <w:p w:rsidR="00FC5F44" w:rsidRPr="00BB2644" w:rsidRDefault="00FC5F44" w:rsidP="00BB2644">
            <w:pPr>
              <w:jc w:val="center"/>
              <w:rPr>
                <w:ins w:id="1621" w:author="Kramár Róbert" w:date="2017-01-20T15:26:00Z"/>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622" w:author="Sandra Belková" w:date="2017-02-02T09:25:00Z">
              <w:r w:rsidRPr="00BB2644" w:rsidDel="00FE44EB">
                <w:rPr>
                  <w:color w:val="000000"/>
                  <w:sz w:val="22"/>
                  <w:szCs w:val="22"/>
                </w:rPr>
                <w:delText>4</w:delText>
              </w:r>
            </w:del>
            <w:ins w:id="1623" w:author="Sandra Belková" w:date="2017-02-02T09:25:00Z">
              <w:r w:rsidR="00FE44EB">
                <w:rPr>
                  <w:color w:val="000000"/>
                  <w:sz w:val="22"/>
                  <w:szCs w:val="22"/>
                </w:rPr>
                <w:t>6</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Pr="004B5937">
              <w:rPr>
                <w:b/>
                <w:bCs/>
                <w:sz w:val="20"/>
                <w:szCs w:val="20"/>
                <w:vertAlign w:val="superscript"/>
              </w:rPr>
              <w:footnoteReference w:id="83"/>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624">
          <w:tblGrid>
            <w:gridCol w:w="582"/>
            <w:gridCol w:w="2977"/>
            <w:gridCol w:w="1843"/>
            <w:gridCol w:w="567"/>
            <w:gridCol w:w="567"/>
            <w:gridCol w:w="776"/>
            <w:gridCol w:w="1775"/>
          </w:tblGrid>
        </w:tblGridChange>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25" w:name="KZ_4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16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del w:id="1626" w:author="Kramár Róbert" w:date="2017-01-11T15:14:00Z">
              <w:r w:rsidRPr="00BB2644" w:rsidDel="00372627">
                <w:rPr>
                  <w:color w:val="000000"/>
                  <w:sz w:val="22"/>
                  <w:szCs w:val="22"/>
                </w:rPr>
                <w:delText>ITMS</w:delText>
              </w:r>
            </w:del>
            <w:ins w:id="1627" w:author="Kramár Róbert" w:date="2017-01-11T15:14:00Z">
              <w:r w:rsidR="00372627">
                <w:rPr>
                  <w:color w:val="000000"/>
                  <w:sz w:val="22"/>
                  <w:szCs w:val="22"/>
                </w:rPr>
                <w:t>ITMS2014+</w:t>
              </w:r>
            </w:ins>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E7460E">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628" w:author="Tibor Barna" w:date="2017-03-28T12: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210"/>
          <w:ins w:id="1629" w:author="Kramár Róbert" w:date="2017-01-20T13:15:00Z"/>
          <w:trPrChange w:id="1630" w:author="Tibor Barna" w:date="2017-03-28T12:53:00Z">
            <w:trPr>
              <w:trHeight w:val="1005"/>
            </w:trPr>
          </w:trPrChange>
        </w:trPr>
        <w:tc>
          <w:tcPr>
            <w:tcW w:w="3559" w:type="dxa"/>
            <w:gridSpan w:val="2"/>
            <w:shd w:val="clear" w:color="auto" w:fill="auto"/>
            <w:vAlign w:val="center"/>
            <w:tcPrChange w:id="1631" w:author="Tibor Barna" w:date="2017-03-28T12:53:00Z">
              <w:tcPr>
                <w:tcW w:w="3559" w:type="dxa"/>
                <w:gridSpan w:val="2"/>
                <w:shd w:val="clear" w:color="auto" w:fill="auto"/>
                <w:vAlign w:val="center"/>
              </w:tcPr>
            </w:tcPrChange>
          </w:tcPr>
          <w:p w:rsidR="00113951" w:rsidRPr="00BB2644" w:rsidRDefault="00113951" w:rsidP="00BB2644">
            <w:pPr>
              <w:rPr>
                <w:ins w:id="1632" w:author="Kramár Róbert" w:date="2017-01-20T13:15:00Z"/>
                <w:color w:val="000000"/>
                <w:sz w:val="22"/>
                <w:szCs w:val="22"/>
              </w:rPr>
            </w:pPr>
            <w:ins w:id="1633" w:author="Kramár Róbert" w:date="2017-01-20T13:15:00Z">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ins>
          </w:p>
        </w:tc>
        <w:tc>
          <w:tcPr>
            <w:tcW w:w="5528" w:type="dxa"/>
            <w:gridSpan w:val="5"/>
            <w:shd w:val="clear" w:color="auto" w:fill="auto"/>
            <w:vAlign w:val="center"/>
            <w:tcPrChange w:id="1634" w:author="Tibor Barna" w:date="2017-03-28T12:53:00Z">
              <w:tcPr>
                <w:tcW w:w="5528" w:type="dxa"/>
                <w:gridSpan w:val="5"/>
                <w:shd w:val="clear" w:color="auto" w:fill="auto"/>
                <w:vAlign w:val="center"/>
              </w:tcPr>
            </w:tcPrChange>
          </w:tcPr>
          <w:p w:rsidR="00113951" w:rsidRPr="00BB2644" w:rsidRDefault="00113951" w:rsidP="00BB2644">
            <w:pPr>
              <w:rPr>
                <w:ins w:id="1635" w:author="Kramár Róbert" w:date="2017-01-20T13:15:00Z"/>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ins w:id="1636" w:author="Sandra Belková" w:date="2017-02-02T09:25:00Z">
              <w:r>
                <w:rPr>
                  <w:color w:val="000000"/>
                  <w:sz w:val="22"/>
                  <w:szCs w:val="22"/>
                </w:rPr>
                <w:t>11</w:t>
              </w:r>
            </w:ins>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ins w:id="1637" w:author="Sandra Belková" w:date="2017-02-02T09:25:00Z">
              <w:r>
                <w:rPr>
                  <w:color w:val="000000"/>
                  <w:sz w:val="22"/>
                  <w:szCs w:val="22"/>
                </w:rPr>
                <w:t>12</w:t>
              </w:r>
            </w:ins>
          </w:p>
        </w:tc>
        <w:tc>
          <w:tcPr>
            <w:tcW w:w="4820" w:type="dxa"/>
            <w:gridSpan w:val="2"/>
            <w:vMerge w:val="restart"/>
            <w:shd w:val="clear" w:color="auto" w:fill="auto"/>
            <w:vAlign w:val="center"/>
          </w:tcPr>
          <w:p w:rsidR="009B67E5" w:rsidRPr="0048257F" w:rsidRDefault="009B67E5" w:rsidP="009B67E5">
            <w:pPr>
              <w:rPr>
                <w:ins w:id="1638" w:author="Sandra Belková" w:date="2017-03-21T14:01:00Z"/>
                <w:color w:val="000000"/>
                <w:sz w:val="22"/>
                <w:szCs w:val="22"/>
              </w:rPr>
            </w:pPr>
            <w:del w:id="1639" w:author="Hudec Branislav" w:date="2017-03-27T17:08:00Z">
              <w:r w:rsidRPr="0048257F" w:rsidDel="00767352">
                <w:rPr>
                  <w:color w:val="000000"/>
                  <w:sz w:val="22"/>
                  <w:szCs w:val="22"/>
                </w:rPr>
                <w:delText xml:space="preserve"> </w:delText>
              </w:r>
            </w:del>
            <w:ins w:id="1640" w:author="Sandra Belková" w:date="2017-03-21T14:01:00Z">
              <w:r>
                <w:rPr>
                  <w:color w:val="000000"/>
                  <w:sz w:val="22"/>
                  <w:szCs w:val="22"/>
                </w:rPr>
                <w:t xml:space="preserve">a) </w:t>
              </w:r>
              <w:r w:rsidRPr="0048257F">
                <w:rPr>
                  <w:color w:val="000000"/>
                  <w:sz w:val="22"/>
                  <w:szCs w:val="22"/>
                </w:rPr>
                <w:t>Je úspešný uchádzač zapísaný v registri partnerov verejného sektora?</w:t>
              </w:r>
            </w:ins>
          </w:p>
          <w:p w:rsidR="009B67E5" w:rsidRPr="0048257F" w:rsidRDefault="009B67E5" w:rsidP="009B67E5">
            <w:pPr>
              <w:rPr>
                <w:ins w:id="1641" w:author="Sandra Belková" w:date="2017-03-21T14:01:00Z"/>
                <w:color w:val="000000"/>
                <w:sz w:val="22"/>
                <w:szCs w:val="22"/>
              </w:rPr>
            </w:pPr>
            <w:ins w:id="1642" w:author="Sandra Belková" w:date="2017-03-21T14:01:00Z">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ins>
          </w:p>
          <w:p w:rsidR="009B67E5" w:rsidRPr="00BB2644" w:rsidRDefault="009B67E5" w:rsidP="009B67E5">
            <w:pPr>
              <w:rPr>
                <w:color w:val="000000"/>
                <w:sz w:val="22"/>
                <w:szCs w:val="22"/>
              </w:rPr>
            </w:pPr>
            <w:ins w:id="1643" w:author="Sandra Belková" w:date="2017-03-21T14:01:00Z">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ins>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del w:id="1644" w:author="Sandra Belková" w:date="2017-02-02T09:26:00Z">
              <w:r w:rsidRPr="00BB2644" w:rsidDel="00FE44EB">
                <w:rPr>
                  <w:color w:val="000000"/>
                  <w:sz w:val="22"/>
                  <w:szCs w:val="22"/>
                </w:rPr>
                <w:lastRenderedPageBreak/>
                <w:delText>11</w:delText>
              </w:r>
            </w:del>
            <w:ins w:id="1645" w:author="Sandra Belková" w:date="2017-02-02T09:26:00Z">
              <w:r w:rsidR="00FE44EB">
                <w:rPr>
                  <w:color w:val="000000"/>
                  <w:sz w:val="22"/>
                  <w:szCs w:val="22"/>
                </w:rPr>
                <w:t>13</w:t>
              </w:r>
            </w:ins>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BC2" w:rsidRDefault="00693BC2" w:rsidP="00B948E0">
      <w:r>
        <w:separator/>
      </w:r>
    </w:p>
  </w:endnote>
  <w:endnote w:type="continuationSeparator" w:id="0">
    <w:p w:rsidR="00693BC2" w:rsidRDefault="00693BC2"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627EA3">
    <w:pPr>
      <w:pStyle w:val="Pta"/>
      <w:jc w:val="right"/>
    </w:pPr>
    <w:r>
      <w:rPr>
        <w:noProof/>
      </w:rPr>
      <mc:AlternateContent>
        <mc:Choice Requires="wps">
          <w:drawing>
            <wp:anchor distT="0" distB="0" distL="114300" distR="114300" simplePos="0" relativeHeight="251660288" behindDoc="0" locked="0" layoutInCell="1" allowOverlap="1" wp14:anchorId="41A3434D" wp14:editId="2F59AFF3">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8A4D2ED" id="Rovná spojnica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D41AB" w:rsidRDefault="009D41AB">
    <w:pPr>
      <w:pStyle w:val="Pta"/>
      <w:jc w:val="right"/>
    </w:pPr>
    <w:r>
      <w:rPr>
        <w:noProof/>
      </w:rPr>
      <w:drawing>
        <wp:anchor distT="0" distB="0" distL="114300" distR="114300" simplePos="0" relativeHeight="251661312" behindDoc="1" locked="0" layoutInCell="1" allowOverlap="1" wp14:anchorId="1EBFC1FD" wp14:editId="3D81D00A">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E7460E">
      <w:rPr>
        <w:noProof/>
      </w:rPr>
      <w:t>2</w:t>
    </w:r>
    <w:r>
      <w:fldChar w:fldCharType="end"/>
    </w:r>
  </w:p>
  <w:p w:rsidR="009D41AB" w:rsidRPr="00627EA3" w:rsidRDefault="009D41AB"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Pr="00350AAD" w:rsidRDefault="009D41AB" w:rsidP="00350AAD">
    <w:pPr>
      <w:tabs>
        <w:tab w:val="center" w:pos="4536"/>
        <w:tab w:val="right" w:pos="9072"/>
      </w:tabs>
      <w:jc w:val="right"/>
      <w:rPr>
        <w:ins w:id="1654" w:author="Tibor Barna" w:date="2016-12-01T15:42:00Z"/>
      </w:rPr>
    </w:pPr>
    <w:ins w:id="1655" w:author="Tibor Barna" w:date="2016-12-01T15:42:00Z">
      <w:r w:rsidRPr="00350AAD">
        <w:rPr>
          <w:noProof/>
        </w:rPr>
        <mc:AlternateContent>
          <mc:Choice Requires="wps">
            <w:drawing>
              <wp:anchor distT="0" distB="0" distL="114300" distR="114300" simplePos="0" relativeHeight="251665408" behindDoc="0" locked="0" layoutInCell="1" allowOverlap="1" wp14:anchorId="3536E457" wp14:editId="15E2A098">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13BF3FF" id="Rovná spojnica 10"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ins>
  </w:p>
  <w:p w:rsidR="009D41AB" w:rsidRPr="00350AAD" w:rsidRDefault="009D41AB" w:rsidP="00350AAD">
    <w:pPr>
      <w:tabs>
        <w:tab w:val="center" w:pos="4536"/>
        <w:tab w:val="right" w:pos="9072"/>
      </w:tabs>
      <w:jc w:val="right"/>
      <w:rPr>
        <w:ins w:id="1656" w:author="Tibor Barna" w:date="2016-12-01T15:42:00Z"/>
      </w:rPr>
    </w:pPr>
    <w:ins w:id="1657" w:author="Tibor Barna" w:date="2016-12-01T15:42:00Z">
      <w:r w:rsidRPr="00350AAD">
        <w:rPr>
          <w:noProof/>
        </w:rPr>
        <w:drawing>
          <wp:anchor distT="0" distB="0" distL="114300" distR="114300" simplePos="0" relativeHeight="251666432" behindDoc="1" locked="0" layoutInCell="1" allowOverlap="1" wp14:anchorId="3237A988" wp14:editId="1C6F96BB">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ins>
    <w:r w:rsidR="00E7460E">
      <w:rPr>
        <w:noProof/>
      </w:rPr>
      <w:t>1</w:t>
    </w:r>
    <w:ins w:id="1658" w:author="Tibor Barna" w:date="2016-12-01T15:42:00Z">
      <w:r w:rsidRPr="00350AAD">
        <w:fldChar w:fldCharType="end"/>
      </w:r>
    </w:ins>
  </w:p>
  <w:p w:rsidR="009D41AB" w:rsidRPr="00350AAD" w:rsidRDefault="009D41AB" w:rsidP="00350AAD">
    <w:pPr>
      <w:tabs>
        <w:tab w:val="center" w:pos="4536"/>
        <w:tab w:val="right" w:pos="9072"/>
      </w:tabs>
      <w:rPr>
        <w:ins w:id="1659" w:author="Tibor Barna" w:date="2016-12-01T15:42:00Z"/>
      </w:rPr>
    </w:pPr>
  </w:p>
  <w:p w:rsidR="009D41AB" w:rsidRPr="00350AAD" w:rsidRDefault="009D41AB" w:rsidP="00350AA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BC2" w:rsidRDefault="00693BC2" w:rsidP="00B948E0">
      <w:r>
        <w:separator/>
      </w:r>
    </w:p>
  </w:footnote>
  <w:footnote w:type="continuationSeparator" w:id="0">
    <w:p w:rsidR="00693BC2" w:rsidRDefault="00693BC2" w:rsidP="00B948E0">
      <w:r>
        <w:continuationSeparator/>
      </w:r>
    </w:p>
  </w:footnote>
  <w:footnote w:id="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rsidR="009D41AB" w:rsidRDefault="009D41AB" w:rsidP="0084011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9D41AB" w:rsidRDefault="009D41AB" w:rsidP="0084011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rsidR="009D41AB" w:rsidRDefault="009D41AB" w:rsidP="004E233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9D41AB" w:rsidRDefault="009D41AB" w:rsidP="004E233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rsidR="009D41AB" w:rsidRDefault="009D41AB" w:rsidP="00E9229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9D41AB" w:rsidRDefault="009D41AB" w:rsidP="00E9229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rsidR="009D41AB" w:rsidRDefault="009D41AB" w:rsidP="00A200F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D41AB" w:rsidRDefault="009D41AB" w:rsidP="00A200F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rsidR="009D41AB" w:rsidDel="0014551B" w:rsidRDefault="009D41AB" w:rsidP="00E2408D">
      <w:pPr>
        <w:pStyle w:val="Textpoznmkypodiarou"/>
        <w:rPr>
          <w:del w:id="1557" w:author="Kramár Róbert" w:date="2017-01-10T10:01:00Z"/>
        </w:rPr>
      </w:pPr>
      <w:del w:id="1558" w:author="Kramár Róbert" w:date="2017-01-10T10:01:00Z">
        <w:r w:rsidDel="0014551B">
          <w:rPr>
            <w:rStyle w:val="Odkaznapoznmkupodiarou"/>
          </w:rPr>
          <w:footnoteRef/>
        </w:r>
        <w:r w:rsidDel="0014551B">
          <w:delText xml:space="preserve"> </w:delText>
        </w:r>
        <w:r w:rsidRPr="0043575B" w:rsidDel="0014551B">
          <w:delText xml:space="preserve">RO uvedie meno, priezvisko a pozíciu </w:delText>
        </w:r>
        <w:r w:rsidDel="0014551B">
          <w:delText xml:space="preserve">všetkých zamestnancov, ktorí danú kontrolu vykonali okrem štatutárneho orgánu alebo ním určeného </w:delText>
        </w:r>
        <w:r w:rsidRPr="00744A1E" w:rsidDel="0014551B">
          <w:delText>vedúceho zamestnanca</w:delText>
        </w:r>
        <w:r w:rsidDel="0014551B">
          <w:delText>. Každý zamestnanec sa uvedie osobitne.</w:delText>
        </w:r>
      </w:del>
    </w:p>
  </w:footnote>
  <w:footnote w:id="82">
    <w:p w:rsidR="009D41AB" w:rsidDel="0014551B" w:rsidRDefault="009D41AB" w:rsidP="00E2408D">
      <w:pPr>
        <w:pStyle w:val="Textpoznmkypodiarou"/>
        <w:rPr>
          <w:del w:id="1577" w:author="Kramár Róbert" w:date="2017-01-10T10:01:00Z"/>
        </w:rPr>
      </w:pPr>
      <w:del w:id="1578" w:author="Kramár Róbert" w:date="2017-01-10T10:01:00Z">
        <w:r w:rsidDel="0014551B">
          <w:rPr>
            <w:rStyle w:val="Odkaznapoznmkupodiarou"/>
          </w:rPr>
          <w:footnoteRef/>
        </w:r>
        <w:r w:rsidDel="0014551B">
          <w:delText xml:space="preserve"> </w:delText>
        </w:r>
        <w:r w:rsidRPr="00744A1E" w:rsidDel="0014551B">
          <w:delText xml:space="preserve">RO uvedie meno, priezvisko a pozíciu </w:delText>
        </w:r>
        <w:r w:rsidDel="0014551B">
          <w:delText xml:space="preserve">štatutárneho orgánu alebo ním určeného </w:delText>
        </w:r>
        <w:r w:rsidRPr="00744A1E" w:rsidDel="0014551B">
          <w:delText>vedúceho zamestnanca.</w:delText>
        </w:r>
      </w:del>
    </w:p>
  </w:footnote>
  <w:footnote w:id="83">
    <w:p w:rsidR="009D41AB" w:rsidRDefault="009D41AB" w:rsidP="004B5937">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45303B">
    <w:pPr>
      <w:pStyle w:val="Hlavika"/>
    </w:pPr>
    <w:r>
      <w:rPr>
        <w:noProof/>
      </w:rPr>
      <mc:AlternateContent>
        <mc:Choice Requires="wps">
          <w:drawing>
            <wp:anchor distT="0" distB="0" distL="114300" distR="114300" simplePos="0" relativeHeight="251663360" behindDoc="0" locked="0" layoutInCell="1" allowOverlap="1" wp14:anchorId="59E1FEB1" wp14:editId="4DF4B799">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115FDB09" id="Rovná spojnica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7-03-28T00:00:00Z">
        <w:dateFormat w:val="dd.MM.yyyy"/>
        <w:lid w:val="sk-SK"/>
        <w:storeMappedDataAs w:val="dateTime"/>
        <w:calendar w:val="gregorian"/>
      </w:date>
    </w:sdtPr>
    <w:sdtContent>
      <w:p w:rsidR="009D41AB" w:rsidRPr="0045303B" w:rsidRDefault="00E7460E" w:rsidP="0045303B">
        <w:pPr>
          <w:pStyle w:val="Hlavika"/>
          <w:jc w:val="right"/>
        </w:pPr>
        <w:del w:id="1646" w:author="Tibor Barna" w:date="2017-03-28T12:55:00Z">
          <w:r w:rsidDel="00E7460E">
            <w:rPr>
              <w:szCs w:val="20"/>
            </w:rPr>
            <w:delText>11.02.2016</w:delText>
          </w:r>
        </w:del>
        <w:ins w:id="1647" w:author="Tibor Barna" w:date="2017-03-28T12:55:00Z">
          <w:r>
            <w:rPr>
              <w:szCs w:val="20"/>
            </w:rPr>
            <w:t>28.03.2017</w:t>
          </w:r>
        </w:ins>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pPr>
      <w:pStyle w:val="Hlavika"/>
      <w:jc w:val="both"/>
      <w:rPr>
        <w:ins w:id="1648" w:author="Tibor Barna" w:date="2016-12-01T14:49:00Z"/>
      </w:rPr>
      <w:pPrChange w:id="1649" w:author="Tibor Barna" w:date="2016-12-01T14:50:00Z">
        <w:pPr>
          <w:pStyle w:val="Hlavika"/>
        </w:pPr>
      </w:pPrChange>
    </w:pPr>
    <w:ins w:id="1650" w:author="Tibor Barna" w:date="2016-12-01T14:49:00Z">
      <w:r>
        <w:t xml:space="preserve">Príloha č. 1 k Vzoru CKO č. 14 - </w:t>
      </w:r>
      <w:r w:rsidRPr="00BE3BED">
        <w:tab/>
        <w:t xml:space="preserve">Kontrolné zoznamy ku kontrole verejného obstarávania a obstarávania podľa zákona </w:t>
      </w:r>
      <w:del w:id="1651" w:author="Kramár Róbert" w:date="2017-01-11T18:35:00Z">
        <w:r w:rsidRPr="00BE3BED" w:rsidDel="00182823">
          <w:delText>NR SR</w:delText>
        </w:r>
      </w:del>
      <w:r w:rsidRPr="00BE3BED">
        <w:t>č. 25/2006</w:t>
      </w:r>
    </w:ins>
    <w:ins w:id="1652" w:author="Tibor Barna" w:date="2016-12-01T14:50:00Z">
      <w:r>
        <w:t xml:space="preserve"> Z. z.</w:t>
      </w:r>
    </w:ins>
    <w:ins w:id="1653" w:author="Tibor Barna" w:date="2016-12-01T14:49:00Z">
      <w:r w:rsidRPr="00BE3BED">
        <w:t xml:space="preserve"> o verejnom obstarávaní a o zmene a doplnení niektorých zákonov v znení neskorších predpisov</w:t>
      </w:r>
    </w:ins>
  </w:p>
  <w:p w:rsidR="009D41AB" w:rsidRDefault="009D41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a Belková">
    <w15:presenceInfo w15:providerId="None" w15:userId="Sandra Bel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35747"/>
    <w:rsid w:val="00035D6C"/>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2BC6"/>
    <w:rsid w:val="0045303B"/>
    <w:rsid w:val="00475DC9"/>
    <w:rsid w:val="0047775E"/>
    <w:rsid w:val="00477B8E"/>
    <w:rsid w:val="0048257F"/>
    <w:rsid w:val="00490AF9"/>
    <w:rsid w:val="00493F0A"/>
    <w:rsid w:val="004977E8"/>
    <w:rsid w:val="004A0829"/>
    <w:rsid w:val="004A0E2B"/>
    <w:rsid w:val="004B5937"/>
    <w:rsid w:val="004C1071"/>
    <w:rsid w:val="004C271B"/>
    <w:rsid w:val="004C2ABA"/>
    <w:rsid w:val="004D7B9B"/>
    <w:rsid w:val="004E2120"/>
    <w:rsid w:val="004E2338"/>
    <w:rsid w:val="004E3ABD"/>
    <w:rsid w:val="004E650F"/>
    <w:rsid w:val="00506AA3"/>
    <w:rsid w:val="005122F6"/>
    <w:rsid w:val="00526B68"/>
    <w:rsid w:val="00541FF5"/>
    <w:rsid w:val="005800C7"/>
    <w:rsid w:val="00580A58"/>
    <w:rsid w:val="00582C8E"/>
    <w:rsid w:val="00586CFE"/>
    <w:rsid w:val="00586FDB"/>
    <w:rsid w:val="00595875"/>
    <w:rsid w:val="005970ED"/>
    <w:rsid w:val="0059746D"/>
    <w:rsid w:val="005A22EA"/>
    <w:rsid w:val="005B1EEC"/>
    <w:rsid w:val="005B49EF"/>
    <w:rsid w:val="005C4FD8"/>
    <w:rsid w:val="005C794F"/>
    <w:rsid w:val="005D51B8"/>
    <w:rsid w:val="005F1C3F"/>
    <w:rsid w:val="005F5B71"/>
    <w:rsid w:val="00613E14"/>
    <w:rsid w:val="00622D7A"/>
    <w:rsid w:val="00627EA3"/>
    <w:rsid w:val="00631B3F"/>
    <w:rsid w:val="006479DF"/>
    <w:rsid w:val="006541E0"/>
    <w:rsid w:val="00660DCB"/>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F15B4"/>
    <w:rsid w:val="007128C2"/>
    <w:rsid w:val="00726163"/>
    <w:rsid w:val="00736826"/>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5C"/>
    <w:rsid w:val="00925BE7"/>
    <w:rsid w:val="00926284"/>
    <w:rsid w:val="00960261"/>
    <w:rsid w:val="009606FA"/>
    <w:rsid w:val="009728A0"/>
    <w:rsid w:val="00972AA4"/>
    <w:rsid w:val="009759D2"/>
    <w:rsid w:val="00977CF6"/>
    <w:rsid w:val="009836CF"/>
    <w:rsid w:val="009A6E82"/>
    <w:rsid w:val="009B421D"/>
    <w:rsid w:val="009B67E5"/>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F2AC85E2C5491F97B2D99AEBE64623"/>
        <w:category>
          <w:name w:val="Všeobecné"/>
          <w:gallery w:val="placeholder"/>
        </w:category>
        <w:types>
          <w:type w:val="bbPlcHdr"/>
        </w:types>
        <w:behaviors>
          <w:behavior w:val="content"/>
        </w:behaviors>
        <w:guid w:val="{EA8CA914-16D5-41DE-8D12-6354AA9D0459}"/>
      </w:docPartPr>
      <w:docPartBody>
        <w:p w:rsidR="00373453" w:rsidRDefault="00317B1B" w:rsidP="00317B1B">
          <w:pPr>
            <w:pStyle w:val="59F2AC85E2C5491F97B2D99AEBE64623"/>
          </w:pPr>
          <w:r w:rsidRPr="00F64F3B">
            <w:rPr>
              <w:rStyle w:val="Textzstupnhosymbolu"/>
              <w:rFonts w:eastAsiaTheme="minorHAnsi"/>
            </w:rPr>
            <w:t>Vyberte položku.</w:t>
          </w:r>
        </w:p>
      </w:docPartBody>
    </w:docPart>
    <w:docPart>
      <w:docPartPr>
        <w:name w:val="0041B03DEB744B5C8AD27F5C14A1FD73"/>
        <w:category>
          <w:name w:val="Všeobecné"/>
          <w:gallery w:val="placeholder"/>
        </w:category>
        <w:types>
          <w:type w:val="bbPlcHdr"/>
        </w:types>
        <w:behaviors>
          <w:behavior w:val="content"/>
        </w:behaviors>
        <w:guid w:val="{B56D6516-36C8-489E-8AA6-631EEF10478C}"/>
      </w:docPartPr>
      <w:docPartBody>
        <w:p w:rsidR="00373453" w:rsidRDefault="00317B1B" w:rsidP="00317B1B">
          <w:pPr>
            <w:pStyle w:val="0041B03DEB744B5C8AD27F5C14A1FD73"/>
          </w:pPr>
          <w:r w:rsidRPr="00F64F3B">
            <w:rPr>
              <w:rStyle w:val="Textzstupnhosymbolu"/>
              <w:rFonts w:eastAsiaTheme="minorHAnsi"/>
            </w:rPr>
            <w:t>Vyberte položku.</w:t>
          </w:r>
        </w:p>
      </w:docPartBody>
    </w:docPart>
    <w:docPart>
      <w:docPartPr>
        <w:name w:val="13DB7C757E3C4C61BFDDF53A56682AC8"/>
        <w:category>
          <w:name w:val="Všeobecné"/>
          <w:gallery w:val="placeholder"/>
        </w:category>
        <w:types>
          <w:type w:val="bbPlcHdr"/>
        </w:types>
        <w:behaviors>
          <w:behavior w:val="content"/>
        </w:behaviors>
        <w:guid w:val="{70352B78-EBA0-40DA-8CD1-D30B781C603E}"/>
      </w:docPartPr>
      <w:docPartBody>
        <w:p w:rsidR="00373453" w:rsidRDefault="00317B1B" w:rsidP="00317B1B">
          <w:pPr>
            <w:pStyle w:val="13DB7C757E3C4C61BFDDF53A56682AC8"/>
          </w:pPr>
          <w:r w:rsidRPr="00F64F3B">
            <w:rPr>
              <w:rStyle w:val="Textzstupnhosymbolu"/>
              <w:rFonts w:eastAsiaTheme="minorHAnsi"/>
            </w:rPr>
            <w:t>Vyberte položku.</w:t>
          </w:r>
        </w:p>
      </w:docPartBody>
    </w:docPart>
    <w:docPart>
      <w:docPartPr>
        <w:name w:val="D48D95AFC6374D5DB64EC15A858A0D90"/>
        <w:category>
          <w:name w:val="Všeobecné"/>
          <w:gallery w:val="placeholder"/>
        </w:category>
        <w:types>
          <w:type w:val="bbPlcHdr"/>
        </w:types>
        <w:behaviors>
          <w:behavior w:val="content"/>
        </w:behaviors>
        <w:guid w:val="{646EE5FE-E096-4E11-BB3A-F77D3E28BDF0}"/>
      </w:docPartPr>
      <w:docPartBody>
        <w:p w:rsidR="00373453" w:rsidRDefault="00317B1B" w:rsidP="00317B1B">
          <w:pPr>
            <w:pStyle w:val="D48D95AFC6374D5DB64EC15A858A0D90"/>
          </w:pPr>
          <w:r w:rsidRPr="00F64F3B">
            <w:rPr>
              <w:rStyle w:val="Textzstupnhosymbolu"/>
            </w:rPr>
            <w:t>Kliknutím zadáte dátum.</w:t>
          </w:r>
        </w:p>
      </w:docPartBody>
    </w:docPart>
    <w:docPart>
      <w:docPartPr>
        <w:name w:val="CB92FE8E40924111B194B230F89E3BCD"/>
        <w:category>
          <w:name w:val="Všeobecné"/>
          <w:gallery w:val="placeholder"/>
        </w:category>
        <w:types>
          <w:type w:val="bbPlcHdr"/>
        </w:types>
        <w:behaviors>
          <w:behavior w:val="content"/>
        </w:behaviors>
        <w:guid w:val="{C1F2B5DC-6E0C-4FEF-9F02-C49DD5EF488D}"/>
      </w:docPartPr>
      <w:docPartBody>
        <w:p w:rsidR="00373453" w:rsidRDefault="00317B1B" w:rsidP="00317B1B">
          <w:pPr>
            <w:pStyle w:val="CB92FE8E40924111B194B230F89E3BCD"/>
          </w:pPr>
          <w:r w:rsidRPr="00F64F3B">
            <w:rPr>
              <w:rStyle w:val="Textzstupnhosymbolu"/>
            </w:rPr>
            <w:t>Kliknutím zadáte dátum.</w:t>
          </w:r>
        </w:p>
      </w:docPartBody>
    </w:docPart>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Textzstupnhosymbolu"/>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Textzstupnhosymbolu"/>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Textzstupnhosymbolu"/>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Textzstupnhosymbolu"/>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Textzstupnhosymbolu"/>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Textzstupnhosymbolu"/>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Textzstupnhosymbolu"/>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Textzstupnhosymbolu"/>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Textzstupnhosymbolu"/>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Textzstupnhosymbolu"/>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Textzstupnhosymbolu"/>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Textzstupnhosymbolu"/>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Textzstupnhosymbolu"/>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Textzstupnhosymbolu"/>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Textzstupnhosymbolu"/>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Textzstupnhosymbolu"/>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Textzstupnhosymbolu"/>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Textzstupnhosymbolu"/>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Textzstupnhosymbolu"/>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Textzstupnhosymbolu"/>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Textzstupnhosymbolu"/>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Textzstupnhosymbolu"/>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Textzstupnhosymbolu"/>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Textzstupnhosymbolu"/>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Textzstupnhosymbolu"/>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Textzstupnhosymbolu"/>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Textzstupnhosymbolu"/>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Textzstupnhosymbolu"/>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Textzstupnhosymbolu"/>
            </w:rPr>
            <w:t>Vyberte položku.</w:t>
          </w:r>
        </w:p>
      </w:docPartBody>
    </w:docPart>
    <w:docPart>
      <w:docPartPr>
        <w:name w:val="6D1E8EB704004FFDBD33F64694A9BDC7"/>
        <w:category>
          <w:name w:val="Všeobecné"/>
          <w:gallery w:val="placeholder"/>
        </w:category>
        <w:types>
          <w:type w:val="bbPlcHdr"/>
        </w:types>
        <w:behaviors>
          <w:behavior w:val="content"/>
        </w:behaviors>
        <w:guid w:val="{A125EED9-2E2E-4AA9-AAFF-DE0E6226C4FD}"/>
      </w:docPartPr>
      <w:docPartBody>
        <w:p w:rsidR="001169A0" w:rsidRDefault="00AE5524" w:rsidP="00AE5524">
          <w:pPr>
            <w:pStyle w:val="6D1E8EB704004FFDBD33F64694A9BDC7"/>
          </w:pPr>
          <w:r w:rsidRPr="00407CEC">
            <w:rPr>
              <w:rStyle w:val="Textzstupnhosymbolu"/>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Textzstupnhosymbolu"/>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Textzstupnhosymbolu"/>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Textzstupnhosymbolu"/>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Textzstupnhosymbolu"/>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Textzstupnhosymbolu"/>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Textzstupnhosymbolu"/>
            </w:rPr>
            <w:t>Vyberte položku.</w:t>
          </w:r>
        </w:p>
      </w:docPartBody>
    </w:docPart>
    <w:docPart>
      <w:docPartPr>
        <w:name w:val="5ED3A1BD58F346AAAD8DB9B572E7F8ED"/>
        <w:category>
          <w:name w:val="Všeobecné"/>
          <w:gallery w:val="placeholder"/>
        </w:category>
        <w:types>
          <w:type w:val="bbPlcHdr"/>
        </w:types>
        <w:behaviors>
          <w:behavior w:val="content"/>
        </w:behaviors>
        <w:guid w:val="{F7A86147-E7D3-458E-8ECF-8A948CA7EC11}"/>
      </w:docPartPr>
      <w:docPartBody>
        <w:p w:rsidR="00E11E89" w:rsidRDefault="00E11E89" w:rsidP="00E11E89">
          <w:pPr>
            <w:pStyle w:val="5ED3A1BD58F346AAAD8DB9B572E7F8ED"/>
          </w:pPr>
          <w:r w:rsidRPr="00407CEC">
            <w:rPr>
              <w:rStyle w:val="Textzstupnhosymbolu"/>
            </w:rPr>
            <w:t>Vyberte položku.</w:t>
          </w:r>
        </w:p>
      </w:docPartBody>
    </w:docPart>
    <w:docPart>
      <w:docPartPr>
        <w:name w:val="9AA48D3B3E5D4D9C8DF810C815659EBA"/>
        <w:category>
          <w:name w:val="Všeobecné"/>
          <w:gallery w:val="placeholder"/>
        </w:category>
        <w:types>
          <w:type w:val="bbPlcHdr"/>
        </w:types>
        <w:behaviors>
          <w:behavior w:val="content"/>
        </w:behaviors>
        <w:guid w:val="{853E3F2A-D536-4B2F-A7C6-2422353A4630}"/>
      </w:docPartPr>
      <w:docPartBody>
        <w:p w:rsidR="00E11E89" w:rsidRDefault="00E11E89" w:rsidP="00E11E89">
          <w:pPr>
            <w:pStyle w:val="9AA48D3B3E5D4D9C8DF810C815659EBA"/>
          </w:pPr>
          <w:r w:rsidRPr="00407CEC">
            <w:rPr>
              <w:rStyle w:val="Textzstupnhosymbolu"/>
            </w:rPr>
            <w:t>Vyberte položku.</w:t>
          </w:r>
        </w:p>
      </w:docPartBody>
    </w:docPart>
    <w:docPart>
      <w:docPartPr>
        <w:name w:val="4ED43EF27C3A4CCE913EB06909788614"/>
        <w:category>
          <w:name w:val="Všeobecné"/>
          <w:gallery w:val="placeholder"/>
        </w:category>
        <w:types>
          <w:type w:val="bbPlcHdr"/>
        </w:types>
        <w:behaviors>
          <w:behavior w:val="content"/>
        </w:behaviors>
        <w:guid w:val="{625D1635-1AEC-477C-86A3-D8A18106635F}"/>
      </w:docPartPr>
      <w:docPartBody>
        <w:p w:rsidR="00E11E89" w:rsidRDefault="00E11E89" w:rsidP="00E11E89">
          <w:pPr>
            <w:pStyle w:val="4ED43EF27C3A4CCE913EB06909788614"/>
          </w:pPr>
          <w:r w:rsidRPr="00407CEC">
            <w:rPr>
              <w:rStyle w:val="Textzstupnhosymbolu"/>
            </w:rPr>
            <w:t>Vyberte položku.</w:t>
          </w:r>
        </w:p>
      </w:docPartBody>
    </w:docPart>
    <w:docPart>
      <w:docPartPr>
        <w:name w:val="8100C76406014AF68636C995F9228B1A"/>
        <w:category>
          <w:name w:val="Všeobecné"/>
          <w:gallery w:val="placeholder"/>
        </w:category>
        <w:types>
          <w:type w:val="bbPlcHdr"/>
        </w:types>
        <w:behaviors>
          <w:behavior w:val="content"/>
        </w:behaviors>
        <w:guid w:val="{012898C1-6089-49F0-AD15-136E3F0D5A92}"/>
      </w:docPartPr>
      <w:docPartBody>
        <w:p w:rsidR="00E11E89" w:rsidRDefault="00E11E89" w:rsidP="00E11E89">
          <w:pPr>
            <w:pStyle w:val="8100C76406014AF68636C995F9228B1A"/>
          </w:pPr>
          <w:r w:rsidRPr="00407CEC">
            <w:rPr>
              <w:rStyle w:val="Textzstupnhosymbolu"/>
            </w:rPr>
            <w:t>Vyberte položku.</w:t>
          </w:r>
        </w:p>
      </w:docPartBody>
    </w:docPart>
    <w:docPart>
      <w:docPartPr>
        <w:name w:val="92F9FE2AB6B04301925B182BFB00B269"/>
        <w:category>
          <w:name w:val="Všeobecné"/>
          <w:gallery w:val="placeholder"/>
        </w:category>
        <w:types>
          <w:type w:val="bbPlcHdr"/>
        </w:types>
        <w:behaviors>
          <w:behavior w:val="content"/>
        </w:behaviors>
        <w:guid w:val="{7829CCA1-001A-4D17-A24C-6AFA3910F612}"/>
      </w:docPartPr>
      <w:docPartBody>
        <w:p w:rsidR="00E11E89" w:rsidRDefault="00E11E89" w:rsidP="00E11E89">
          <w:pPr>
            <w:pStyle w:val="92F9FE2AB6B04301925B182BFB00B269"/>
          </w:pPr>
          <w:r w:rsidRPr="00407CEC">
            <w:rPr>
              <w:rStyle w:val="Textzstupnhosymbolu"/>
            </w:rPr>
            <w:t>Vyberte položku.</w:t>
          </w:r>
        </w:p>
      </w:docPartBody>
    </w:docPart>
    <w:docPart>
      <w:docPartPr>
        <w:name w:val="5C8725CF0F3F4E83A1A1A0E7D9EFBDFB"/>
        <w:category>
          <w:name w:val="Všeobecné"/>
          <w:gallery w:val="placeholder"/>
        </w:category>
        <w:types>
          <w:type w:val="bbPlcHdr"/>
        </w:types>
        <w:behaviors>
          <w:behavior w:val="content"/>
        </w:behaviors>
        <w:guid w:val="{0D99C36D-D32D-4B1D-ABAC-5841A8AA5D1C}"/>
      </w:docPartPr>
      <w:docPartBody>
        <w:p w:rsidR="009D1731" w:rsidRDefault="00E11E89" w:rsidP="00E11E89">
          <w:pPr>
            <w:pStyle w:val="5C8725CF0F3F4E83A1A1A0E7D9EFBDFB"/>
          </w:pPr>
          <w:r w:rsidRPr="00407CEC">
            <w:rPr>
              <w:rStyle w:val="Textzstupnhosymbolu"/>
            </w:rPr>
            <w:t>Vyberte položku.</w:t>
          </w:r>
        </w:p>
      </w:docPartBody>
    </w:docPart>
    <w:docPart>
      <w:docPartPr>
        <w:name w:val="AD735481F82B46E7AF11536164E7FDAC"/>
        <w:category>
          <w:name w:val="Všeobecné"/>
          <w:gallery w:val="placeholder"/>
        </w:category>
        <w:types>
          <w:type w:val="bbPlcHdr"/>
        </w:types>
        <w:behaviors>
          <w:behavior w:val="content"/>
        </w:behaviors>
        <w:guid w:val="{F4B80BF9-A9F9-4E6F-907A-7D412867EAEC}"/>
      </w:docPartPr>
      <w:docPartBody>
        <w:p w:rsidR="009D1731" w:rsidRDefault="00E11E89" w:rsidP="00E11E89">
          <w:pPr>
            <w:pStyle w:val="AD735481F82B46E7AF11536164E7FDAC"/>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2B4A4D"/>
    <w:rsid w:val="00317B1B"/>
    <w:rsid w:val="00343A03"/>
    <w:rsid w:val="00350294"/>
    <w:rsid w:val="00373453"/>
    <w:rsid w:val="004214DB"/>
    <w:rsid w:val="004542AC"/>
    <w:rsid w:val="004711F3"/>
    <w:rsid w:val="004A0642"/>
    <w:rsid w:val="00505D9E"/>
    <w:rsid w:val="00576118"/>
    <w:rsid w:val="005B35C3"/>
    <w:rsid w:val="00613680"/>
    <w:rsid w:val="00626A18"/>
    <w:rsid w:val="00626CCA"/>
    <w:rsid w:val="00661E88"/>
    <w:rsid w:val="0066428B"/>
    <w:rsid w:val="00706FC4"/>
    <w:rsid w:val="00731431"/>
    <w:rsid w:val="0086516F"/>
    <w:rsid w:val="00913E1F"/>
    <w:rsid w:val="009D1731"/>
    <w:rsid w:val="009E4E26"/>
    <w:rsid w:val="00A75A21"/>
    <w:rsid w:val="00AE5524"/>
    <w:rsid w:val="00B13D1F"/>
    <w:rsid w:val="00BF4F3E"/>
    <w:rsid w:val="00D1685F"/>
    <w:rsid w:val="00DA4085"/>
    <w:rsid w:val="00E047EF"/>
    <w:rsid w:val="00E11E89"/>
    <w:rsid w:val="00EA7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1C497-0620-469B-86D0-89E43436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147</Pages>
  <Words>35730</Words>
  <Characters>203667</Characters>
  <Application>Microsoft Office Word</Application>
  <DocSecurity>0</DocSecurity>
  <Lines>1697</Lines>
  <Paragraphs>477</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238920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5</cp:revision>
  <cp:lastPrinted>2016-01-04T09:51:00Z</cp:lastPrinted>
  <dcterms:created xsi:type="dcterms:W3CDTF">2017-03-21T14:37:00Z</dcterms:created>
  <dcterms:modified xsi:type="dcterms:W3CDTF">2017-03-28T10:55:00Z</dcterms:modified>
</cp:coreProperties>
</file>